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88E" w:rsidRDefault="002D688E" w:rsidP="002D688E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Приложение №1</w:t>
      </w:r>
    </w:p>
    <w:p w:rsidR="002D688E" w:rsidRDefault="002D688E" w:rsidP="002D688E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к постановлению администрации</w:t>
      </w:r>
    </w:p>
    <w:p w:rsidR="002D688E" w:rsidRDefault="002D688E" w:rsidP="002D688E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городского округа Ступино Московской области</w:t>
      </w:r>
    </w:p>
    <w:p w:rsidR="002D688E" w:rsidRDefault="002D688E" w:rsidP="002D688E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от _____________ № ____________</w:t>
      </w:r>
    </w:p>
    <w:p w:rsidR="002D688E" w:rsidRDefault="002D688E" w:rsidP="002D688E">
      <w:pPr>
        <w:jc w:val="right"/>
        <w:rPr>
          <w:rFonts w:ascii="Arial" w:hAnsi="Arial" w:cs="Arial"/>
          <w:sz w:val="22"/>
          <w:szCs w:val="22"/>
        </w:rPr>
      </w:pPr>
    </w:p>
    <w:p w:rsidR="002D688E" w:rsidRDefault="002D688E" w:rsidP="002D688E">
      <w:pPr>
        <w:jc w:val="right"/>
        <w:rPr>
          <w:rFonts w:ascii="Arial" w:hAnsi="Arial" w:cs="Arial"/>
          <w:sz w:val="22"/>
          <w:szCs w:val="22"/>
        </w:rPr>
      </w:pPr>
    </w:p>
    <w:p w:rsidR="002D688E" w:rsidRPr="00AA5AF4" w:rsidRDefault="002D688E" w:rsidP="002D688E">
      <w:pPr>
        <w:jc w:val="right"/>
        <w:rPr>
          <w:rFonts w:ascii="Arial" w:eastAsia="Times New Roman" w:hAnsi="Arial" w:cs="Arial"/>
          <w:color w:val="000000"/>
        </w:rPr>
      </w:pPr>
      <w:r w:rsidRPr="00AA5AF4">
        <w:rPr>
          <w:rFonts w:ascii="Arial" w:eastAsia="Times New Roman" w:hAnsi="Arial" w:cs="Arial"/>
          <w:color w:val="000000"/>
        </w:rPr>
        <w:t>«Приложение №1</w:t>
      </w:r>
    </w:p>
    <w:p w:rsidR="002D688E" w:rsidRPr="00AB2652" w:rsidRDefault="002D688E" w:rsidP="002D688E">
      <w:pPr>
        <w:jc w:val="right"/>
        <w:rPr>
          <w:rFonts w:ascii="Arial" w:hAnsi="Arial" w:cs="Arial"/>
          <w:sz w:val="22"/>
          <w:szCs w:val="22"/>
        </w:rPr>
      </w:pPr>
      <w:r w:rsidRPr="00AB2652">
        <w:rPr>
          <w:rFonts w:ascii="Arial" w:hAnsi="Arial" w:cs="Arial"/>
          <w:lang w:eastAsia="en-US"/>
        </w:rPr>
        <w:t xml:space="preserve">к </w:t>
      </w:r>
      <w:r w:rsidRPr="00AB2652">
        <w:rPr>
          <w:rFonts w:ascii="Arial" w:eastAsia="Times New Roman" w:hAnsi="Arial" w:cs="Arial"/>
          <w:color w:val="000000"/>
        </w:rPr>
        <w:t>муниципальной программе</w:t>
      </w:r>
    </w:p>
    <w:p w:rsidR="002D688E" w:rsidRPr="00AB2652" w:rsidRDefault="002D688E" w:rsidP="002D688E">
      <w:pPr>
        <w:jc w:val="right"/>
        <w:rPr>
          <w:rFonts w:ascii="Arial" w:hAnsi="Arial" w:cs="Arial"/>
          <w:sz w:val="22"/>
          <w:szCs w:val="22"/>
        </w:rPr>
      </w:pPr>
      <w:r w:rsidRPr="00AB2652">
        <w:rPr>
          <w:rFonts w:ascii="Arial" w:hAnsi="Arial" w:cs="Arial"/>
          <w:sz w:val="22"/>
          <w:szCs w:val="22"/>
        </w:rPr>
        <w:t>«</w:t>
      </w:r>
      <w:r w:rsidRPr="00AB2652">
        <w:rPr>
          <w:rFonts w:ascii="Arial" w:hAnsi="Arial" w:cs="Arial"/>
        </w:rPr>
        <w:t>Цифровое муниципальное образование</w:t>
      </w:r>
      <w:r w:rsidRPr="00AB2652">
        <w:rPr>
          <w:rFonts w:ascii="Arial" w:hAnsi="Arial" w:cs="Arial"/>
          <w:sz w:val="22"/>
          <w:szCs w:val="22"/>
        </w:rPr>
        <w:t>»</w:t>
      </w:r>
    </w:p>
    <w:p w:rsidR="002D688E" w:rsidRPr="00AB2652" w:rsidRDefault="002D688E" w:rsidP="002D688E">
      <w:pPr>
        <w:jc w:val="right"/>
        <w:rPr>
          <w:rFonts w:ascii="Arial" w:hAnsi="Arial" w:cs="Arial"/>
          <w:sz w:val="22"/>
          <w:szCs w:val="22"/>
        </w:rPr>
      </w:pPr>
    </w:p>
    <w:p w:rsidR="002D688E" w:rsidRPr="00AB2652" w:rsidRDefault="002D688E" w:rsidP="002D688E">
      <w:pPr>
        <w:jc w:val="center"/>
        <w:rPr>
          <w:rFonts w:ascii="Arial" w:hAnsi="Arial" w:cs="Arial"/>
        </w:rPr>
      </w:pPr>
      <w:r w:rsidRPr="00AB2652">
        <w:rPr>
          <w:rFonts w:ascii="Arial" w:eastAsia="Times New Roman" w:hAnsi="Arial" w:cs="Arial"/>
          <w:bCs/>
          <w:color w:val="000000"/>
        </w:rPr>
        <w:t xml:space="preserve">Объем финансовых ресурсов, необходимых для реализации мероприятий </w:t>
      </w:r>
      <w:r w:rsidRPr="00AB2652">
        <w:rPr>
          <w:rFonts w:ascii="Arial" w:eastAsia="Times New Roman" w:hAnsi="Arial" w:cs="Arial"/>
          <w:color w:val="000000"/>
        </w:rPr>
        <w:t>муниципальной программы</w:t>
      </w:r>
    </w:p>
    <w:p w:rsidR="002D688E" w:rsidRPr="00AB2652" w:rsidRDefault="002D688E" w:rsidP="002D688E">
      <w:pPr>
        <w:jc w:val="center"/>
        <w:rPr>
          <w:rFonts w:ascii="Arial" w:hAnsi="Arial" w:cs="Arial"/>
          <w:sz w:val="22"/>
          <w:szCs w:val="22"/>
        </w:rPr>
      </w:pPr>
      <w:r w:rsidRPr="00AB2652">
        <w:rPr>
          <w:rFonts w:ascii="Arial" w:hAnsi="Arial" w:cs="Arial"/>
          <w:sz w:val="22"/>
          <w:szCs w:val="22"/>
        </w:rPr>
        <w:t>«</w:t>
      </w:r>
      <w:r w:rsidRPr="00AB2652">
        <w:rPr>
          <w:rFonts w:ascii="Arial" w:hAnsi="Arial" w:cs="Arial"/>
        </w:rPr>
        <w:t>Цифровое муниципальное образование</w:t>
      </w:r>
      <w:r w:rsidRPr="00AB2652">
        <w:rPr>
          <w:rFonts w:ascii="Arial" w:hAnsi="Arial" w:cs="Arial"/>
          <w:sz w:val="22"/>
          <w:szCs w:val="22"/>
        </w:rPr>
        <w:t>»</w:t>
      </w:r>
    </w:p>
    <w:p w:rsidR="002D688E" w:rsidRPr="00AB2652" w:rsidRDefault="002D688E" w:rsidP="002D688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5026" w:type="dxa"/>
        <w:tblInd w:w="108" w:type="dxa"/>
        <w:tblLayout w:type="fixed"/>
        <w:tblLook w:val="04A0"/>
      </w:tblPr>
      <w:tblGrid>
        <w:gridCol w:w="4678"/>
        <w:gridCol w:w="2268"/>
        <w:gridCol w:w="1418"/>
        <w:gridCol w:w="1417"/>
        <w:gridCol w:w="1276"/>
        <w:gridCol w:w="1417"/>
        <w:gridCol w:w="1276"/>
        <w:gridCol w:w="1276"/>
      </w:tblGrid>
      <w:tr w:rsidR="00AA5AF4" w:rsidRPr="006F634E" w:rsidTr="00450BCE">
        <w:trPr>
          <w:trHeight w:val="120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bookmarkStart w:id="0" w:name="OLE_LINK14"/>
            <w:bookmarkStart w:id="1" w:name="OLE_LINK15"/>
            <w:r w:rsidRPr="006F634E">
              <w:rPr>
                <w:rFonts w:ascii="Arial" w:eastAsia="Times New Roman" w:hAnsi="Arial" w:cs="Arial"/>
                <w:bCs/>
                <w:color w:val="000000"/>
              </w:rPr>
              <w:t>Наименование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Общий объем финансовых ресурсов,</w:t>
            </w:r>
          </w:p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в том числе по годам реализации муниципальной программы, тыс. руб.:</w:t>
            </w:r>
          </w:p>
        </w:tc>
      </w:tr>
      <w:tr w:rsidR="00AA5AF4" w:rsidRPr="006F634E" w:rsidTr="00450BCE">
        <w:trPr>
          <w:trHeight w:val="43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2024 год</w:t>
            </w:r>
          </w:p>
        </w:tc>
      </w:tr>
      <w:tr w:rsidR="00AA5AF4" w:rsidRPr="006F634E" w:rsidTr="00450BCE">
        <w:trPr>
          <w:trHeight w:val="1020"/>
        </w:trPr>
        <w:tc>
          <w:tcPr>
            <w:tcW w:w="46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  <w:r w:rsidRPr="006F634E">
              <w:rPr>
                <w:rFonts w:ascii="Arial" w:eastAsia="Times New Roman" w:hAnsi="Arial" w:cs="Arial"/>
                <w:color w:val="000000"/>
              </w:rPr>
              <w:t xml:space="preserve">Подпрограмма </w:t>
            </w:r>
            <w:r w:rsidRPr="006F634E">
              <w:rPr>
                <w:rFonts w:ascii="Arial" w:eastAsia="Times New Roman" w:hAnsi="Arial" w:cs="Arial"/>
                <w:color w:val="000000"/>
                <w:lang w:val="en-US"/>
              </w:rPr>
              <w:t>I</w:t>
            </w:r>
            <w:r w:rsidRPr="006F634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6F634E">
              <w:rPr>
                <w:rFonts w:ascii="Arial" w:hAnsi="Arial" w:cs="Arial"/>
              </w:rPr>
              <w:t>«Снижение административных барьеров, повышение качества и доступности предоставления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877AD4" w:rsidRDefault="00AA5AF4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77AD4">
              <w:rPr>
                <w:rFonts w:ascii="Arial" w:eastAsia="Times New Roman" w:hAnsi="Arial" w:cs="Arial"/>
                <w:color w:val="000000"/>
              </w:rPr>
              <w:t>Бюджет городского округа Ступино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877AD4" w:rsidP="00877AD4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415</w:t>
            </w:r>
            <w:r w:rsidR="00AA5AF4" w:rsidRPr="00877AD4">
              <w:rPr>
                <w:rFonts w:ascii="Arial" w:hAnsi="Arial" w:cs="Arial"/>
                <w:sz w:val="22"/>
                <w:szCs w:val="22"/>
              </w:rPr>
              <w:t> </w:t>
            </w:r>
            <w:r w:rsidRPr="00877AD4">
              <w:rPr>
                <w:rFonts w:ascii="Arial" w:hAnsi="Arial" w:cs="Arial"/>
                <w:sz w:val="22"/>
                <w:szCs w:val="22"/>
              </w:rPr>
              <w:t>508</w:t>
            </w:r>
            <w:r w:rsidR="00AA5AF4" w:rsidRPr="00877AD4">
              <w:rPr>
                <w:rFonts w:ascii="Arial" w:hAnsi="Arial" w:cs="Arial"/>
                <w:sz w:val="22"/>
                <w:szCs w:val="22"/>
              </w:rPr>
              <w:t>,</w:t>
            </w:r>
            <w:r w:rsidR="00DF6E36" w:rsidRPr="00877AD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DF6E36" w:rsidP="00DF6E36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83</w:t>
            </w:r>
            <w:r w:rsidR="00AA5AF4" w:rsidRPr="00877AD4">
              <w:rPr>
                <w:rFonts w:ascii="Arial" w:hAnsi="Arial" w:cs="Arial"/>
                <w:sz w:val="22"/>
                <w:szCs w:val="22"/>
              </w:rPr>
              <w:t> </w:t>
            </w:r>
            <w:r w:rsidRPr="00877AD4">
              <w:rPr>
                <w:rFonts w:ascii="Arial" w:hAnsi="Arial" w:cs="Arial"/>
                <w:sz w:val="22"/>
                <w:szCs w:val="22"/>
              </w:rPr>
              <w:t>989</w:t>
            </w:r>
            <w:r w:rsidR="00AA5AF4" w:rsidRPr="00877AD4">
              <w:rPr>
                <w:rFonts w:ascii="Arial" w:hAnsi="Arial" w:cs="Arial"/>
                <w:sz w:val="22"/>
                <w:szCs w:val="22"/>
              </w:rPr>
              <w:t>,</w:t>
            </w:r>
            <w:r w:rsidRPr="00877AD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877AD4" w:rsidP="00877AD4">
            <w:pPr>
              <w:jc w:val="center"/>
              <w:rPr>
                <w:rFonts w:ascii="Arial" w:hAnsi="Arial" w:cs="Arial"/>
              </w:rPr>
            </w:pPr>
            <w:bookmarkStart w:id="2" w:name="OLE_LINK18"/>
            <w:bookmarkStart w:id="3" w:name="OLE_LINK19"/>
            <w:bookmarkStart w:id="4" w:name="OLE_LINK20"/>
            <w:r w:rsidRPr="00877AD4">
              <w:rPr>
                <w:rFonts w:ascii="Arial" w:hAnsi="Arial" w:cs="Arial"/>
                <w:sz w:val="22"/>
                <w:szCs w:val="22"/>
              </w:rPr>
              <w:t>83</w:t>
            </w:r>
            <w:r w:rsidR="00AA5AF4" w:rsidRPr="00877AD4">
              <w:rPr>
                <w:rFonts w:ascii="Arial" w:hAnsi="Arial" w:cs="Arial"/>
                <w:sz w:val="22"/>
                <w:szCs w:val="22"/>
              </w:rPr>
              <w:t> </w:t>
            </w:r>
            <w:r w:rsidRPr="00877AD4">
              <w:rPr>
                <w:rFonts w:ascii="Arial" w:hAnsi="Arial" w:cs="Arial"/>
                <w:sz w:val="22"/>
                <w:szCs w:val="22"/>
              </w:rPr>
              <w:t>057</w:t>
            </w:r>
            <w:r w:rsidR="00AA5AF4" w:rsidRPr="00877AD4">
              <w:rPr>
                <w:rFonts w:ascii="Arial" w:hAnsi="Arial" w:cs="Arial"/>
                <w:sz w:val="22"/>
                <w:szCs w:val="22"/>
              </w:rPr>
              <w:t>,0</w:t>
            </w:r>
            <w:bookmarkEnd w:id="2"/>
            <w:bookmarkEnd w:id="3"/>
            <w:bookmarkEnd w:id="4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877AD4" w:rsidP="00F12261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83 057,0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877AD4" w:rsidP="00F12261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83 057,0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82 348,0</w:t>
            </w:r>
          </w:p>
        </w:tc>
      </w:tr>
      <w:tr w:rsidR="00AA5AF4" w:rsidRPr="006F634E" w:rsidTr="00450BCE">
        <w:trPr>
          <w:trHeight w:val="1020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877AD4" w:rsidRDefault="00AA5AF4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5" w:name="OLE_LINK24"/>
            <w:bookmarkStart w:id="6" w:name="OLE_LINK25"/>
            <w:bookmarkStart w:id="7" w:name="OLE_LINK26"/>
            <w:r w:rsidRPr="00877AD4">
              <w:rPr>
                <w:rFonts w:ascii="Arial" w:eastAsia="Times New Roman" w:hAnsi="Arial" w:cs="Arial"/>
                <w:color w:val="000000"/>
              </w:rPr>
              <w:t>Бюджет Московской области</w:t>
            </w:r>
            <w:bookmarkEnd w:id="5"/>
            <w:bookmarkEnd w:id="6"/>
            <w:bookmarkEnd w:id="7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DF6E36" w:rsidP="00DF6E36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5</w:t>
            </w:r>
            <w:r w:rsidR="00AA5AF4" w:rsidRPr="00877AD4">
              <w:rPr>
                <w:rFonts w:ascii="Arial" w:hAnsi="Arial" w:cs="Arial"/>
                <w:sz w:val="22"/>
                <w:szCs w:val="22"/>
              </w:rPr>
              <w:t> </w:t>
            </w:r>
            <w:r w:rsidRPr="00877AD4">
              <w:rPr>
                <w:rFonts w:ascii="Arial" w:hAnsi="Arial" w:cs="Arial"/>
                <w:sz w:val="22"/>
                <w:szCs w:val="22"/>
              </w:rPr>
              <w:t>707</w:t>
            </w:r>
            <w:r w:rsidR="00AA5AF4" w:rsidRPr="00877AD4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DF6E36" w:rsidP="00F12261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5 707,0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AA5AF4" w:rsidRPr="006F634E" w:rsidTr="00450BCE">
        <w:trPr>
          <w:trHeight w:val="1079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8C09FE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77AD4">
              <w:rPr>
                <w:rFonts w:ascii="Arial" w:eastAsia="Times New Roman" w:hAnsi="Arial" w:cs="Arial"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AA5AF4" w:rsidRPr="006F634E" w:rsidTr="00450BC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6F634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Всего по подпрограмме </w:t>
            </w:r>
            <w:r w:rsidRPr="006F634E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877AD4" w:rsidP="00877AD4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421</w:t>
            </w:r>
            <w:r w:rsidR="00AA5AF4" w:rsidRPr="00877AD4">
              <w:rPr>
                <w:rFonts w:ascii="Arial" w:hAnsi="Arial" w:cs="Arial"/>
                <w:sz w:val="22"/>
                <w:szCs w:val="22"/>
              </w:rPr>
              <w:t> </w:t>
            </w:r>
            <w:r w:rsidRPr="00877AD4">
              <w:rPr>
                <w:rFonts w:ascii="Arial" w:hAnsi="Arial" w:cs="Arial"/>
                <w:sz w:val="22"/>
                <w:szCs w:val="22"/>
              </w:rPr>
              <w:t>215</w:t>
            </w:r>
            <w:r w:rsidR="00AA5AF4" w:rsidRPr="00877AD4">
              <w:rPr>
                <w:rFonts w:ascii="Arial" w:hAnsi="Arial" w:cs="Arial"/>
                <w:sz w:val="22"/>
                <w:szCs w:val="22"/>
              </w:rPr>
              <w:t>,</w:t>
            </w:r>
            <w:r w:rsidRPr="00877AD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DF6E36" w:rsidP="00DF6E36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89</w:t>
            </w:r>
            <w:r w:rsidR="00AA5AF4" w:rsidRPr="00877AD4">
              <w:rPr>
                <w:rFonts w:ascii="Arial" w:hAnsi="Arial" w:cs="Arial"/>
                <w:sz w:val="22"/>
                <w:szCs w:val="22"/>
              </w:rPr>
              <w:t> </w:t>
            </w:r>
            <w:r w:rsidRPr="00877AD4">
              <w:rPr>
                <w:rFonts w:ascii="Arial" w:hAnsi="Arial" w:cs="Arial"/>
                <w:sz w:val="22"/>
                <w:szCs w:val="22"/>
              </w:rPr>
              <w:t>696</w:t>
            </w:r>
            <w:r w:rsidR="00AA5AF4" w:rsidRPr="00877AD4">
              <w:rPr>
                <w:rFonts w:ascii="Arial" w:hAnsi="Arial" w:cs="Arial"/>
                <w:sz w:val="22"/>
                <w:szCs w:val="22"/>
              </w:rPr>
              <w:t>,</w:t>
            </w:r>
            <w:r w:rsidRPr="00877AD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877AD4" w:rsidP="00F12261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83 057,0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877AD4" w:rsidP="00F12261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83 057,0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877AD4" w:rsidP="00F12261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83 057,0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hAnsi="Arial" w:cs="Arial"/>
              </w:rPr>
            </w:pPr>
            <w:r w:rsidRPr="00877AD4">
              <w:rPr>
                <w:rFonts w:ascii="Arial" w:hAnsi="Arial" w:cs="Arial"/>
                <w:sz w:val="22"/>
                <w:szCs w:val="22"/>
              </w:rPr>
              <w:t>82 348,0</w:t>
            </w:r>
          </w:p>
        </w:tc>
      </w:tr>
      <w:tr w:rsidR="00AA5AF4" w:rsidRPr="006F634E" w:rsidTr="00450BCE">
        <w:trPr>
          <w:trHeight w:val="111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  <w:r w:rsidRPr="006F634E">
              <w:rPr>
                <w:rFonts w:ascii="Arial" w:eastAsia="Times New Roman" w:hAnsi="Arial" w:cs="Arial"/>
                <w:color w:val="000000"/>
              </w:rPr>
              <w:lastRenderedPageBreak/>
              <w:t xml:space="preserve">Подпрограмма </w:t>
            </w:r>
            <w:r w:rsidRPr="006F634E">
              <w:rPr>
                <w:rFonts w:ascii="Arial" w:eastAsia="Times New Roman" w:hAnsi="Arial" w:cs="Arial"/>
                <w:color w:val="000000"/>
                <w:lang w:val="en-US"/>
              </w:rPr>
              <w:t>II</w:t>
            </w:r>
            <w:r w:rsidRPr="006F634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6F634E">
              <w:rPr>
                <w:rFonts w:ascii="Arial" w:hAnsi="Arial" w:cs="Arial"/>
              </w:rPr>
      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F634E">
              <w:rPr>
                <w:rFonts w:ascii="Arial" w:eastAsia="Times New Roman" w:hAnsi="Arial" w:cs="Arial"/>
                <w:color w:val="000000"/>
              </w:rPr>
              <w:t>Бюджет городского округа Ступино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EF1FD1" w:rsidP="006917E0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67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6917E0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514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ED4E64" w:rsidP="00ED4E64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14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482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ED4E64" w:rsidP="00EF1FD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15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EF1FD1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654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AF4" w:rsidRPr="006F634E" w:rsidRDefault="00EF1FD1" w:rsidP="00EF1FD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12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067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F4" w:rsidRPr="006F634E" w:rsidRDefault="00ED4E64" w:rsidP="006917E0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14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6917E0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655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AA5AF4" w:rsidP="00ED4E64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 xml:space="preserve">10 </w:t>
            </w:r>
            <w:r w:rsidR="00ED4E6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654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</w:t>
            </w:r>
            <w:r w:rsidR="00ED4E6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AA5AF4" w:rsidRPr="006F634E" w:rsidTr="00450BCE">
        <w:trPr>
          <w:trHeight w:val="900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F634E">
              <w:rPr>
                <w:rFonts w:ascii="Arial" w:eastAsia="Times New Roman" w:hAnsi="Arial" w:cs="Arial"/>
                <w:color w:val="000000"/>
              </w:rPr>
              <w:t>Бюджет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EF1FD1" w:rsidP="00EF1FD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37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292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ED4E64" w:rsidP="00ED4E64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3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 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088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EF1FD1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5 564,9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AF4" w:rsidRPr="006F634E" w:rsidRDefault="00EF1FD1" w:rsidP="00EF1FD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13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 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119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F4" w:rsidRPr="006F634E" w:rsidRDefault="00ED4E6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15 520,0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AA5AF4" w:rsidRPr="006F634E" w:rsidTr="00450BCE">
        <w:trPr>
          <w:trHeight w:val="795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8C09FE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F634E">
              <w:rPr>
                <w:rFonts w:ascii="Arial" w:eastAsia="Times New Roman" w:hAnsi="Arial" w:cs="Arial"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EF1FD1" w:rsidP="00EF1FD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48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 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701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1 694,4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EF1FD1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16 694,7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AF4" w:rsidRPr="006F634E" w:rsidRDefault="00EF1FD1" w:rsidP="00EF1FD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30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 </w:t>
            </w: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312</w:t>
            </w:r>
            <w:r w:rsidR="00AA5AF4"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AA5AF4" w:rsidRPr="006F634E" w:rsidTr="00450BC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6F634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Всего по подпрограмме </w:t>
            </w:r>
            <w:r w:rsidRPr="006F634E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AA5AF4" w:rsidP="00F122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EF1FD1" w:rsidP="006917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153 </w:t>
            </w:r>
            <w:r w:rsidR="006917E0"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509</w:t>
            </w: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ED4E64" w:rsidP="00ED4E6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19</w:t>
            </w:r>
            <w:r w:rsidR="00AA5AF4"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266</w:t>
            </w:r>
            <w:r w:rsidR="00AA5AF4"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EF1FD1" w:rsidP="00EF1FD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37</w:t>
            </w:r>
            <w:r w:rsidR="00AA5AF4"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914</w:t>
            </w:r>
            <w:r w:rsidR="00AA5AF4"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6F634E" w:rsidRDefault="00EF1FD1" w:rsidP="00EF1FD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55</w:t>
            </w:r>
            <w:r w:rsidR="00AA5AF4"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499</w:t>
            </w:r>
            <w:r w:rsidR="00AA5AF4"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6F634E" w:rsidRDefault="00ED4E64" w:rsidP="006917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30</w:t>
            </w:r>
            <w:r w:rsidR="00AA5AF4"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  <w:r w:rsidR="006917E0"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175</w:t>
            </w:r>
            <w:r w:rsidR="00AA5AF4"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AA5AF4" w:rsidP="00ED4E6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10 </w:t>
            </w:r>
            <w:r w:rsidR="00ED4E64"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654</w:t>
            </w:r>
            <w:r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="00ED4E64" w:rsidRPr="006F63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AA5AF4" w:rsidRPr="006F634E" w:rsidTr="00450BCE">
        <w:trPr>
          <w:trHeight w:val="5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634E">
              <w:rPr>
                <w:rFonts w:ascii="Arial" w:eastAsia="Times New Roman" w:hAnsi="Arial" w:cs="Arial"/>
                <w:b/>
                <w:bCs/>
                <w:color w:val="000000"/>
              </w:rPr>
              <w:t>ИТОГО по муниципальной программе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F4" w:rsidRPr="00877AD4" w:rsidRDefault="00AA5AF4" w:rsidP="00F12261">
            <w:pPr>
              <w:rPr>
                <w:rFonts w:ascii="Arial" w:eastAsia="Times New Roman" w:hAnsi="Arial" w:cs="Arial"/>
                <w:b/>
                <w:color w:val="000000"/>
              </w:rPr>
            </w:pPr>
            <w:r w:rsidRPr="00877AD4">
              <w:rPr>
                <w:rFonts w:ascii="Arial" w:eastAsia="Times New Roman" w:hAnsi="Arial" w:cs="Arial"/>
                <w:b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877AD4" w:rsidP="00877A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7AD4">
              <w:rPr>
                <w:rFonts w:ascii="Arial" w:hAnsi="Arial" w:cs="Arial"/>
                <w:b/>
                <w:bCs/>
                <w:color w:val="000000"/>
              </w:rPr>
              <w:t>574</w:t>
            </w:r>
            <w:r w:rsidR="00450BCE" w:rsidRPr="00877AD4"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877AD4">
              <w:rPr>
                <w:rFonts w:ascii="Arial" w:hAnsi="Arial" w:cs="Arial"/>
                <w:b/>
                <w:bCs/>
                <w:color w:val="000000"/>
              </w:rPr>
              <w:t>724</w:t>
            </w:r>
            <w:r w:rsidR="00450BCE" w:rsidRPr="00877AD4"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="006F634E" w:rsidRPr="00877AD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6F634E" w:rsidP="006F63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7AD4">
              <w:rPr>
                <w:rFonts w:ascii="Arial" w:hAnsi="Arial" w:cs="Arial"/>
                <w:b/>
                <w:bCs/>
                <w:color w:val="000000"/>
              </w:rPr>
              <w:t>108</w:t>
            </w:r>
            <w:r w:rsidR="00450BCE" w:rsidRPr="00877AD4"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877AD4">
              <w:rPr>
                <w:rFonts w:ascii="Arial" w:hAnsi="Arial" w:cs="Arial"/>
                <w:b/>
                <w:bCs/>
                <w:color w:val="000000"/>
              </w:rPr>
              <w:t>962</w:t>
            </w:r>
            <w:r w:rsidR="00450BCE" w:rsidRPr="00877AD4"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877AD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6F634E" w:rsidP="00877A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7AD4">
              <w:rPr>
                <w:rFonts w:ascii="Arial" w:hAnsi="Arial" w:cs="Arial"/>
                <w:b/>
                <w:bCs/>
                <w:color w:val="000000"/>
              </w:rPr>
              <w:t>120</w:t>
            </w:r>
            <w:r w:rsidR="00450BCE" w:rsidRPr="00877AD4"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877AD4" w:rsidRPr="00877AD4">
              <w:rPr>
                <w:rFonts w:ascii="Arial" w:hAnsi="Arial" w:cs="Arial"/>
                <w:b/>
                <w:bCs/>
                <w:color w:val="000000"/>
              </w:rPr>
              <w:t>971</w:t>
            </w:r>
            <w:r w:rsidR="00450BCE" w:rsidRPr="00877AD4"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877AD4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877AD4" w:rsidP="00877A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7AD4">
              <w:rPr>
                <w:rFonts w:ascii="Arial" w:hAnsi="Arial" w:cs="Arial"/>
                <w:b/>
                <w:bCs/>
                <w:color w:val="000000"/>
              </w:rPr>
              <w:t>138</w:t>
            </w:r>
            <w:r w:rsidR="00450BCE" w:rsidRPr="00877AD4"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877AD4">
              <w:rPr>
                <w:rFonts w:ascii="Arial" w:hAnsi="Arial" w:cs="Arial"/>
                <w:b/>
                <w:bCs/>
                <w:color w:val="000000"/>
              </w:rPr>
              <w:t>556</w:t>
            </w:r>
            <w:r w:rsidR="00450BCE" w:rsidRPr="00877AD4"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="006F634E" w:rsidRPr="00877AD4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877AD4" w:rsidP="00877A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7AD4">
              <w:rPr>
                <w:rFonts w:ascii="Arial" w:hAnsi="Arial" w:cs="Arial"/>
                <w:b/>
                <w:bCs/>
                <w:color w:val="000000"/>
              </w:rPr>
              <w:t>113</w:t>
            </w:r>
            <w:r w:rsidR="00450BCE" w:rsidRPr="00877AD4"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877AD4">
              <w:rPr>
                <w:rFonts w:ascii="Arial" w:hAnsi="Arial" w:cs="Arial"/>
                <w:b/>
                <w:bCs/>
                <w:color w:val="000000"/>
              </w:rPr>
              <w:t>232</w:t>
            </w:r>
            <w:r w:rsidR="00450BCE" w:rsidRPr="00877AD4"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="006F634E" w:rsidRPr="00877AD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450BCE" w:rsidP="006F63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7AD4">
              <w:rPr>
                <w:rFonts w:ascii="Arial" w:hAnsi="Arial" w:cs="Arial"/>
                <w:b/>
                <w:bCs/>
                <w:color w:val="000000"/>
              </w:rPr>
              <w:t>93 </w:t>
            </w:r>
            <w:r w:rsidR="006F634E" w:rsidRPr="00877AD4">
              <w:rPr>
                <w:rFonts w:ascii="Arial" w:hAnsi="Arial" w:cs="Arial"/>
                <w:b/>
                <w:bCs/>
                <w:color w:val="000000"/>
              </w:rPr>
              <w:t>002</w:t>
            </w:r>
            <w:r w:rsidRPr="00877AD4"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="006F634E" w:rsidRPr="00877AD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AA5AF4" w:rsidRPr="006F634E" w:rsidTr="00450BCE">
        <w:trPr>
          <w:trHeight w:val="8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  <w:r w:rsidRPr="006F634E">
              <w:rPr>
                <w:rFonts w:ascii="Arial" w:eastAsia="Times New Roman" w:hAnsi="Arial" w:cs="Arial"/>
                <w:color w:val="00000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877AD4" w:rsidRDefault="00AA5AF4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77AD4">
              <w:rPr>
                <w:rFonts w:ascii="Arial" w:eastAsia="Times New Roman" w:hAnsi="Arial" w:cs="Arial"/>
                <w:color w:val="000000"/>
              </w:rPr>
              <w:t>Бюджет городского округа Ступино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877AD4" w:rsidP="00877AD4">
            <w:pPr>
              <w:jc w:val="center"/>
              <w:rPr>
                <w:rFonts w:ascii="Arial" w:hAnsi="Arial" w:cs="Arial"/>
                <w:color w:val="000000"/>
              </w:rPr>
            </w:pPr>
            <w:r w:rsidRPr="00877AD4">
              <w:rPr>
                <w:rFonts w:ascii="Arial" w:hAnsi="Arial" w:cs="Arial"/>
                <w:color w:val="000000"/>
              </w:rPr>
              <w:t>483</w:t>
            </w:r>
            <w:r w:rsidR="00AA5AF4" w:rsidRPr="00877AD4">
              <w:rPr>
                <w:rFonts w:ascii="Arial" w:hAnsi="Arial" w:cs="Arial"/>
                <w:color w:val="000000"/>
              </w:rPr>
              <w:t xml:space="preserve"> </w:t>
            </w:r>
            <w:r w:rsidRPr="00877AD4">
              <w:rPr>
                <w:rFonts w:ascii="Arial" w:hAnsi="Arial" w:cs="Arial"/>
                <w:color w:val="000000"/>
              </w:rPr>
              <w:t>022</w:t>
            </w:r>
            <w:r w:rsidR="00AA5AF4" w:rsidRPr="00877AD4">
              <w:rPr>
                <w:rFonts w:ascii="Arial" w:hAnsi="Arial" w:cs="Arial"/>
                <w:color w:val="000000"/>
              </w:rPr>
              <w:t>,</w:t>
            </w:r>
            <w:r w:rsidR="006F634E" w:rsidRPr="00877AD4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6F634E" w:rsidP="006F634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77AD4">
              <w:rPr>
                <w:rFonts w:ascii="Arial" w:hAnsi="Arial" w:cs="Arial"/>
                <w:bCs/>
                <w:color w:val="000000"/>
              </w:rPr>
              <w:t>98</w:t>
            </w:r>
            <w:r w:rsidR="00450BCE" w:rsidRPr="00877AD4">
              <w:rPr>
                <w:rFonts w:ascii="Arial" w:hAnsi="Arial" w:cs="Arial"/>
                <w:bCs/>
                <w:color w:val="000000"/>
              </w:rPr>
              <w:t> 47</w:t>
            </w:r>
            <w:r w:rsidRPr="00877AD4">
              <w:rPr>
                <w:rFonts w:ascii="Arial" w:hAnsi="Arial" w:cs="Arial"/>
                <w:bCs/>
                <w:color w:val="000000"/>
              </w:rPr>
              <w:t>2</w:t>
            </w:r>
            <w:r w:rsidR="00450BCE" w:rsidRPr="00877AD4">
              <w:rPr>
                <w:rFonts w:ascii="Arial" w:hAnsi="Arial" w:cs="Arial"/>
                <w:bCs/>
                <w:color w:val="000000"/>
              </w:rPr>
              <w:t>,</w:t>
            </w:r>
            <w:r w:rsidRPr="00877AD4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6F634E" w:rsidP="00877AD4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77AD4">
              <w:rPr>
                <w:rFonts w:ascii="Arial" w:hAnsi="Arial" w:cs="Arial"/>
                <w:bCs/>
                <w:color w:val="000000"/>
              </w:rPr>
              <w:t>98</w:t>
            </w:r>
            <w:r w:rsidR="00450BCE" w:rsidRPr="00877AD4">
              <w:rPr>
                <w:rFonts w:ascii="Arial" w:hAnsi="Arial" w:cs="Arial"/>
                <w:bCs/>
                <w:color w:val="000000"/>
              </w:rPr>
              <w:t> </w:t>
            </w:r>
            <w:r w:rsidR="00877AD4" w:rsidRPr="00877AD4">
              <w:rPr>
                <w:rFonts w:ascii="Arial" w:hAnsi="Arial" w:cs="Arial"/>
                <w:bCs/>
                <w:color w:val="000000"/>
              </w:rPr>
              <w:t>711</w:t>
            </w:r>
            <w:r w:rsidR="00450BCE" w:rsidRPr="00877AD4">
              <w:rPr>
                <w:rFonts w:ascii="Arial" w:hAnsi="Arial" w:cs="Arial"/>
                <w:bCs/>
                <w:color w:val="000000"/>
              </w:rPr>
              <w:t>,</w:t>
            </w:r>
            <w:r w:rsidRPr="00877AD4">
              <w:rPr>
                <w:rFonts w:ascii="Arial" w:hAnsi="Arial" w:cs="Arial"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34E" w:rsidRPr="00877AD4" w:rsidRDefault="00877AD4" w:rsidP="00877AD4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77AD4">
              <w:rPr>
                <w:rFonts w:ascii="Arial" w:hAnsi="Arial" w:cs="Arial"/>
                <w:bCs/>
                <w:color w:val="000000"/>
              </w:rPr>
              <w:t>95</w:t>
            </w:r>
            <w:r w:rsidR="006F634E" w:rsidRPr="00877AD4">
              <w:rPr>
                <w:rFonts w:ascii="Arial" w:hAnsi="Arial" w:cs="Arial"/>
                <w:bCs/>
                <w:color w:val="000000"/>
              </w:rPr>
              <w:t> </w:t>
            </w:r>
            <w:r w:rsidRPr="00877AD4">
              <w:rPr>
                <w:rFonts w:ascii="Arial" w:hAnsi="Arial" w:cs="Arial"/>
                <w:bCs/>
                <w:color w:val="000000"/>
              </w:rPr>
              <w:t>124</w:t>
            </w:r>
            <w:r w:rsidR="00450BCE" w:rsidRPr="00877AD4">
              <w:rPr>
                <w:rFonts w:ascii="Arial" w:hAnsi="Arial" w:cs="Arial"/>
                <w:bCs/>
                <w:color w:val="000000"/>
              </w:rPr>
              <w:t>,</w:t>
            </w:r>
            <w:r w:rsidR="006F634E" w:rsidRPr="00877AD4">
              <w:rPr>
                <w:rFonts w:ascii="Arial" w:hAnsi="Arial" w:cs="Arial"/>
                <w:bCs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6F634E" w:rsidP="00877AD4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77AD4">
              <w:rPr>
                <w:rFonts w:ascii="Arial" w:hAnsi="Arial" w:cs="Arial"/>
                <w:bCs/>
                <w:color w:val="000000"/>
              </w:rPr>
              <w:t>97</w:t>
            </w:r>
            <w:r w:rsidR="00450BCE" w:rsidRPr="00877AD4">
              <w:rPr>
                <w:rFonts w:ascii="Arial" w:hAnsi="Arial" w:cs="Arial"/>
                <w:bCs/>
                <w:color w:val="000000"/>
              </w:rPr>
              <w:t> </w:t>
            </w:r>
            <w:r w:rsidR="00877AD4" w:rsidRPr="00877AD4">
              <w:rPr>
                <w:rFonts w:ascii="Arial" w:hAnsi="Arial" w:cs="Arial"/>
                <w:bCs/>
                <w:color w:val="000000"/>
              </w:rPr>
              <w:t>712</w:t>
            </w:r>
            <w:r w:rsidR="00450BCE" w:rsidRPr="00877AD4">
              <w:rPr>
                <w:rFonts w:ascii="Arial" w:hAnsi="Arial" w:cs="Arial"/>
                <w:bCs/>
                <w:color w:val="000000"/>
              </w:rPr>
              <w:t>,</w:t>
            </w:r>
            <w:r w:rsidRPr="00877AD4">
              <w:rPr>
                <w:rFonts w:ascii="Arial" w:hAnsi="Arial" w:cs="Arial"/>
                <w:bCs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450BCE" w:rsidP="006F634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77AD4">
              <w:rPr>
                <w:rFonts w:ascii="Arial" w:hAnsi="Arial" w:cs="Arial"/>
                <w:bCs/>
                <w:color w:val="000000"/>
              </w:rPr>
              <w:t>93 </w:t>
            </w:r>
            <w:r w:rsidR="006F634E" w:rsidRPr="00877AD4">
              <w:rPr>
                <w:rFonts w:ascii="Arial" w:hAnsi="Arial" w:cs="Arial"/>
                <w:bCs/>
                <w:color w:val="000000"/>
              </w:rPr>
              <w:t>002</w:t>
            </w:r>
            <w:r w:rsidRPr="00877AD4">
              <w:rPr>
                <w:rFonts w:ascii="Arial" w:hAnsi="Arial" w:cs="Arial"/>
                <w:bCs/>
                <w:color w:val="000000"/>
              </w:rPr>
              <w:t>,</w:t>
            </w:r>
            <w:r w:rsidR="006F634E" w:rsidRPr="00877AD4">
              <w:rPr>
                <w:rFonts w:ascii="Arial" w:hAnsi="Arial" w:cs="Arial"/>
                <w:bCs/>
                <w:color w:val="000000"/>
              </w:rPr>
              <w:t>4</w:t>
            </w:r>
          </w:p>
        </w:tc>
      </w:tr>
      <w:tr w:rsidR="00AA5AF4" w:rsidRPr="006F634E" w:rsidTr="00450BCE">
        <w:trPr>
          <w:trHeight w:val="7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877AD4" w:rsidRDefault="00AA5AF4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77AD4">
              <w:rPr>
                <w:rFonts w:ascii="Arial" w:eastAsia="Times New Roman" w:hAnsi="Arial" w:cs="Arial"/>
                <w:color w:val="000000"/>
              </w:rPr>
              <w:t>Бюджет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6F634E" w:rsidP="006F634E">
            <w:pPr>
              <w:jc w:val="center"/>
              <w:rPr>
                <w:rFonts w:ascii="Arial" w:hAnsi="Arial" w:cs="Arial"/>
                <w:color w:val="000000"/>
              </w:rPr>
            </w:pPr>
            <w:r w:rsidRPr="00877AD4">
              <w:rPr>
                <w:rFonts w:ascii="Arial" w:hAnsi="Arial" w:cs="Arial"/>
                <w:color w:val="000000"/>
              </w:rPr>
              <w:t>42</w:t>
            </w:r>
            <w:r w:rsidR="008C09FE" w:rsidRPr="00877AD4">
              <w:rPr>
                <w:rFonts w:ascii="Arial" w:hAnsi="Arial" w:cs="Arial"/>
                <w:color w:val="000000"/>
              </w:rPr>
              <w:t> </w:t>
            </w:r>
            <w:r w:rsidRPr="00877AD4">
              <w:rPr>
                <w:rFonts w:ascii="Arial" w:hAnsi="Arial" w:cs="Arial"/>
                <w:color w:val="000000"/>
              </w:rPr>
              <w:t>999</w:t>
            </w:r>
            <w:r w:rsidR="008C09FE" w:rsidRPr="00877AD4">
              <w:rPr>
                <w:rFonts w:ascii="Arial" w:hAnsi="Arial" w:cs="Arial"/>
                <w:color w:val="000000"/>
              </w:rPr>
              <w:t>,</w:t>
            </w:r>
            <w:r w:rsidRPr="00877AD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6F634E" w:rsidP="006F634E">
            <w:pPr>
              <w:jc w:val="center"/>
              <w:rPr>
                <w:rFonts w:ascii="Arial" w:hAnsi="Arial" w:cs="Arial"/>
                <w:color w:val="000000"/>
              </w:rPr>
            </w:pPr>
            <w:r w:rsidRPr="00877AD4">
              <w:rPr>
                <w:rFonts w:ascii="Arial" w:hAnsi="Arial" w:cs="Arial"/>
                <w:color w:val="000000"/>
              </w:rPr>
              <w:t>8</w:t>
            </w:r>
            <w:r w:rsidR="008C09FE" w:rsidRPr="00877AD4">
              <w:rPr>
                <w:rFonts w:ascii="Arial" w:hAnsi="Arial" w:cs="Arial"/>
                <w:color w:val="000000"/>
              </w:rPr>
              <w:t> </w:t>
            </w:r>
            <w:r w:rsidRPr="00877AD4">
              <w:rPr>
                <w:rFonts w:ascii="Arial" w:hAnsi="Arial" w:cs="Arial"/>
                <w:color w:val="000000"/>
              </w:rPr>
              <w:t>795</w:t>
            </w:r>
            <w:r w:rsidR="008C09FE" w:rsidRPr="00877AD4">
              <w:rPr>
                <w:rFonts w:ascii="Arial" w:hAnsi="Arial" w:cs="Arial"/>
                <w:color w:val="000000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6F634E" w:rsidP="006F634E">
            <w:pPr>
              <w:jc w:val="center"/>
              <w:rPr>
                <w:rFonts w:ascii="Arial" w:hAnsi="Arial" w:cs="Arial"/>
                <w:color w:val="000000"/>
              </w:rPr>
            </w:pPr>
            <w:r w:rsidRPr="00877AD4">
              <w:rPr>
                <w:rFonts w:ascii="Arial" w:hAnsi="Arial" w:cs="Arial"/>
                <w:color w:val="000000"/>
              </w:rPr>
              <w:t>5 564</w:t>
            </w:r>
            <w:r w:rsidR="008C09FE" w:rsidRPr="00877AD4">
              <w:rPr>
                <w:rFonts w:ascii="Arial" w:hAnsi="Arial" w:cs="Arial"/>
                <w:color w:val="000000"/>
              </w:rPr>
              <w:t>,</w:t>
            </w:r>
            <w:r w:rsidRPr="00877AD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6F634E" w:rsidP="006F634E">
            <w:pPr>
              <w:jc w:val="center"/>
              <w:rPr>
                <w:rFonts w:ascii="Arial" w:hAnsi="Arial" w:cs="Arial"/>
                <w:color w:val="000000"/>
              </w:rPr>
            </w:pPr>
            <w:r w:rsidRPr="00877AD4">
              <w:rPr>
                <w:rFonts w:ascii="Arial" w:hAnsi="Arial" w:cs="Arial"/>
                <w:color w:val="000000"/>
              </w:rPr>
              <w:t>13</w:t>
            </w:r>
            <w:r w:rsidR="008C09FE" w:rsidRPr="00877AD4">
              <w:rPr>
                <w:rFonts w:ascii="Arial" w:hAnsi="Arial" w:cs="Arial"/>
                <w:color w:val="000000"/>
              </w:rPr>
              <w:t> </w:t>
            </w:r>
            <w:r w:rsidRPr="00877AD4">
              <w:rPr>
                <w:rFonts w:ascii="Arial" w:hAnsi="Arial" w:cs="Arial"/>
                <w:color w:val="000000"/>
              </w:rPr>
              <w:t>119</w:t>
            </w:r>
            <w:r w:rsidR="008C09FE" w:rsidRPr="00877AD4">
              <w:rPr>
                <w:rFonts w:ascii="Arial" w:hAnsi="Arial" w:cs="Arial"/>
                <w:color w:val="000000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6F634E" w:rsidP="00F12261">
            <w:pPr>
              <w:jc w:val="center"/>
              <w:rPr>
                <w:rFonts w:ascii="Arial" w:hAnsi="Arial" w:cs="Arial"/>
                <w:color w:val="000000"/>
              </w:rPr>
            </w:pPr>
            <w:r w:rsidRPr="00877AD4">
              <w:rPr>
                <w:rFonts w:ascii="Arial" w:hAnsi="Arial" w:cs="Arial"/>
                <w:color w:val="000000"/>
              </w:rPr>
              <w:t>15 250,0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AA5AF4" w:rsidP="00F12261">
            <w:pPr>
              <w:jc w:val="center"/>
              <w:rPr>
                <w:rFonts w:ascii="Arial" w:hAnsi="Arial" w:cs="Arial"/>
                <w:color w:val="000000"/>
              </w:rPr>
            </w:pPr>
            <w:r w:rsidRPr="00877AD4">
              <w:rPr>
                <w:rFonts w:ascii="Arial" w:hAnsi="Arial" w:cs="Arial"/>
                <w:color w:val="000000"/>
              </w:rPr>
              <w:t>0</w:t>
            </w:r>
          </w:p>
        </w:tc>
      </w:tr>
      <w:tr w:rsidR="00AA5AF4" w:rsidRPr="00AB2652" w:rsidTr="00450BCE">
        <w:trPr>
          <w:trHeight w:val="7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6F634E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8C09FE" w:rsidP="008C09F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8" w:name="OLE_LINK94"/>
            <w:bookmarkStart w:id="9" w:name="OLE_LINK95"/>
            <w:bookmarkStart w:id="10" w:name="OLE_LINK96"/>
            <w:bookmarkStart w:id="11" w:name="OLE_LINK97"/>
            <w:r w:rsidRPr="00877AD4">
              <w:rPr>
                <w:rFonts w:ascii="Arial" w:eastAsia="Times New Roman" w:hAnsi="Arial" w:cs="Arial"/>
                <w:color w:val="000000"/>
              </w:rPr>
              <w:t>Федеральный Бюджет</w:t>
            </w:r>
            <w:bookmarkEnd w:id="8"/>
            <w:bookmarkEnd w:id="9"/>
            <w:bookmarkEnd w:id="10"/>
            <w:bookmarkEnd w:id="11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6F634E" w:rsidP="006F634E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48</w:t>
            </w:r>
            <w:r w:rsidR="008C09FE"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 </w:t>
            </w: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701</w:t>
            </w:r>
            <w:r w:rsidR="008C09FE"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</w:t>
            </w: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8C09FE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1 694,0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6F634E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16 694,7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6F634E" w:rsidP="006F634E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30</w:t>
            </w:r>
            <w:r w:rsidR="008C09FE"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 </w:t>
            </w: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312</w:t>
            </w:r>
            <w:r w:rsidR="008C09FE"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877AD4" w:rsidRDefault="008C09FE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877AD4" w:rsidRDefault="008C09FE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877AD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</w:tbl>
    <w:bookmarkEnd w:id="0"/>
    <w:bookmarkEnd w:id="1"/>
    <w:p w:rsidR="00075EB0" w:rsidRDefault="002D688E" w:rsidP="002D688E">
      <w:r>
        <w:t>».</w:t>
      </w:r>
    </w:p>
    <w:p w:rsidR="00075EB0" w:rsidRDefault="00075EB0">
      <w:pPr>
        <w:spacing w:after="200" w:line="276" w:lineRule="auto"/>
      </w:pPr>
      <w:r>
        <w:br w:type="page"/>
      </w:r>
    </w:p>
    <w:p w:rsidR="002E0ACC" w:rsidRDefault="002E0ACC" w:rsidP="002E0ACC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Приложение №2</w:t>
      </w:r>
    </w:p>
    <w:p w:rsidR="002E0ACC" w:rsidRDefault="002E0ACC" w:rsidP="002E0ACC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к постановлению администрации</w:t>
      </w:r>
    </w:p>
    <w:p w:rsidR="002E0ACC" w:rsidRDefault="002E0ACC" w:rsidP="002E0ACC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городского округа Ступино Московской области</w:t>
      </w:r>
    </w:p>
    <w:p w:rsidR="002E0ACC" w:rsidRDefault="002E0ACC" w:rsidP="002E0ACC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от _____________ № ____________</w:t>
      </w:r>
    </w:p>
    <w:p w:rsidR="002E0ACC" w:rsidRDefault="002E0ACC" w:rsidP="002E0ACC">
      <w:pPr>
        <w:jc w:val="right"/>
        <w:rPr>
          <w:rFonts w:ascii="Arial" w:hAnsi="Arial" w:cs="Arial"/>
          <w:sz w:val="22"/>
          <w:szCs w:val="22"/>
        </w:rPr>
      </w:pPr>
    </w:p>
    <w:p w:rsidR="002E0ACC" w:rsidRDefault="002E0ACC" w:rsidP="002E0ACC">
      <w:pPr>
        <w:jc w:val="right"/>
        <w:rPr>
          <w:rFonts w:ascii="Arial" w:hAnsi="Arial" w:cs="Arial"/>
          <w:sz w:val="22"/>
          <w:szCs w:val="22"/>
        </w:rPr>
      </w:pPr>
    </w:p>
    <w:p w:rsidR="002E0ACC" w:rsidRPr="00676105" w:rsidRDefault="002E0ACC" w:rsidP="002E0ACC">
      <w:pPr>
        <w:jc w:val="right"/>
        <w:rPr>
          <w:rFonts w:ascii="Arial" w:eastAsia="Times New Roman" w:hAnsi="Arial" w:cs="Arial"/>
          <w:color w:val="000000"/>
        </w:rPr>
      </w:pPr>
      <w:r w:rsidRPr="00676105">
        <w:rPr>
          <w:rFonts w:ascii="Arial" w:eastAsia="Times New Roman" w:hAnsi="Arial" w:cs="Arial"/>
          <w:color w:val="000000"/>
        </w:rPr>
        <w:t>«Приложение № 2</w:t>
      </w:r>
    </w:p>
    <w:p w:rsidR="002E0ACC" w:rsidRPr="00AB2652" w:rsidRDefault="002E0ACC" w:rsidP="002E0ACC">
      <w:pPr>
        <w:jc w:val="right"/>
        <w:rPr>
          <w:rFonts w:ascii="Arial" w:hAnsi="Arial" w:cs="Arial"/>
          <w:sz w:val="22"/>
          <w:szCs w:val="22"/>
        </w:rPr>
      </w:pPr>
      <w:r w:rsidRPr="00AB2652">
        <w:rPr>
          <w:rFonts w:ascii="Arial" w:hAnsi="Arial" w:cs="Arial"/>
          <w:lang w:eastAsia="en-US"/>
        </w:rPr>
        <w:t xml:space="preserve">к </w:t>
      </w:r>
      <w:r w:rsidRPr="00AB2652">
        <w:rPr>
          <w:rFonts w:ascii="Arial" w:eastAsia="Times New Roman" w:hAnsi="Arial" w:cs="Arial"/>
          <w:color w:val="000000"/>
        </w:rPr>
        <w:t>муниципальной программе</w:t>
      </w:r>
    </w:p>
    <w:p w:rsidR="002E0ACC" w:rsidRPr="00AB2652" w:rsidRDefault="002E0ACC" w:rsidP="002E0ACC">
      <w:pPr>
        <w:jc w:val="right"/>
        <w:rPr>
          <w:rFonts w:ascii="Arial" w:hAnsi="Arial" w:cs="Arial"/>
          <w:sz w:val="22"/>
          <w:szCs w:val="22"/>
        </w:rPr>
      </w:pPr>
      <w:r w:rsidRPr="00AB2652">
        <w:rPr>
          <w:rFonts w:ascii="Arial" w:hAnsi="Arial" w:cs="Arial"/>
          <w:sz w:val="22"/>
          <w:szCs w:val="22"/>
        </w:rPr>
        <w:t>«</w:t>
      </w:r>
      <w:r w:rsidRPr="00AB2652">
        <w:rPr>
          <w:rFonts w:ascii="Arial" w:hAnsi="Arial" w:cs="Arial"/>
        </w:rPr>
        <w:t>Цифровое муниципальное образование</w:t>
      </w:r>
      <w:r w:rsidRPr="00AB2652">
        <w:rPr>
          <w:rFonts w:ascii="Arial" w:hAnsi="Arial" w:cs="Arial"/>
          <w:sz w:val="22"/>
          <w:szCs w:val="22"/>
        </w:rPr>
        <w:t>»</w:t>
      </w:r>
    </w:p>
    <w:p w:rsidR="002E0ACC" w:rsidRPr="00AB2652" w:rsidRDefault="002E0ACC" w:rsidP="002E0ACC">
      <w:pPr>
        <w:jc w:val="right"/>
        <w:rPr>
          <w:rFonts w:ascii="Arial" w:hAnsi="Arial" w:cs="Arial"/>
          <w:sz w:val="22"/>
          <w:szCs w:val="22"/>
        </w:rPr>
      </w:pPr>
    </w:p>
    <w:p w:rsidR="002E0ACC" w:rsidRPr="002E0ACC" w:rsidRDefault="002E0ACC" w:rsidP="002E0ACC">
      <w:pPr>
        <w:ind w:right="220"/>
        <w:jc w:val="center"/>
        <w:rPr>
          <w:rFonts w:ascii="Arial" w:hAnsi="Arial"/>
        </w:rPr>
      </w:pPr>
      <w:r w:rsidRPr="00AB2652">
        <w:rPr>
          <w:rFonts w:ascii="Arial" w:hAnsi="Arial"/>
        </w:rPr>
        <w:t xml:space="preserve">Планируемые результаты реализации </w:t>
      </w:r>
      <w:r w:rsidRPr="00AB2652">
        <w:rPr>
          <w:rFonts w:ascii="Arial" w:eastAsia="Times New Roman" w:hAnsi="Arial" w:cs="Arial"/>
          <w:color w:val="000000"/>
        </w:rPr>
        <w:t>муниципальной программы</w:t>
      </w:r>
    </w:p>
    <w:p w:rsidR="002E0ACC" w:rsidRPr="00AB2652" w:rsidRDefault="002E0ACC" w:rsidP="002E0ACC">
      <w:pPr>
        <w:ind w:right="220"/>
        <w:jc w:val="center"/>
        <w:rPr>
          <w:rFonts w:ascii="Arial" w:hAnsi="Arial"/>
        </w:rPr>
      </w:pPr>
      <w:r w:rsidRPr="00AB2652">
        <w:rPr>
          <w:rFonts w:ascii="Arial" w:hAnsi="Arial" w:cs="Arial"/>
          <w:sz w:val="22"/>
          <w:szCs w:val="22"/>
        </w:rPr>
        <w:t>«</w:t>
      </w:r>
      <w:r w:rsidRPr="00AB2652">
        <w:rPr>
          <w:rFonts w:ascii="Arial" w:hAnsi="Arial" w:cs="Arial"/>
        </w:rPr>
        <w:t>Цифровое муниципальное образование</w:t>
      </w:r>
      <w:r w:rsidRPr="00AB2652">
        <w:rPr>
          <w:rFonts w:ascii="Arial" w:hAnsi="Arial" w:cs="Arial"/>
          <w:sz w:val="22"/>
          <w:szCs w:val="22"/>
        </w:rPr>
        <w:t>»</w:t>
      </w:r>
    </w:p>
    <w:p w:rsidR="002E0ACC" w:rsidRPr="00AB2652" w:rsidRDefault="002E0ACC" w:rsidP="002E0AC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4944" w:type="dxa"/>
        <w:tblInd w:w="108" w:type="dxa"/>
        <w:tblLayout w:type="fixed"/>
        <w:tblLook w:val="0000"/>
      </w:tblPr>
      <w:tblGrid>
        <w:gridCol w:w="567"/>
        <w:gridCol w:w="3266"/>
        <w:gridCol w:w="3680"/>
        <w:gridCol w:w="992"/>
        <w:gridCol w:w="991"/>
        <w:gridCol w:w="849"/>
        <w:gridCol w:w="17"/>
        <w:gridCol w:w="847"/>
        <w:gridCol w:w="856"/>
        <w:gridCol w:w="850"/>
        <w:gridCol w:w="993"/>
        <w:gridCol w:w="992"/>
        <w:gridCol w:w="44"/>
      </w:tblGrid>
      <w:tr w:rsidR="002E0ACC" w:rsidRPr="00C6357A" w:rsidTr="00865571">
        <w:trPr>
          <w:gridAfter w:val="1"/>
          <w:wAfter w:w="44" w:type="dxa"/>
          <w:trHeight w:val="13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6357A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C6357A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6357A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  <w:p w:rsidR="002E0ACC" w:rsidRPr="00C6357A" w:rsidRDefault="002E0ACC" w:rsidP="00865571">
            <w:pPr>
              <w:tabs>
                <w:tab w:val="left" w:pos="6313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Основные</w:t>
            </w:r>
          </w:p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мероприятия</w:t>
            </w:r>
          </w:p>
          <w:p w:rsidR="002E0ACC" w:rsidRPr="00C6357A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Тип показателя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Базовое значение показателя</w:t>
            </w: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Планируемое значение показателя по годам реализации муниципальной программы</w:t>
            </w:r>
          </w:p>
        </w:tc>
      </w:tr>
      <w:tr w:rsidR="002E0ACC" w:rsidRPr="00C6357A" w:rsidTr="00865571">
        <w:trPr>
          <w:gridAfter w:val="1"/>
          <w:wAfter w:w="44" w:type="dxa"/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2020</w:t>
            </w:r>
          </w:p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2021</w:t>
            </w:r>
          </w:p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2022</w:t>
            </w:r>
          </w:p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2023</w:t>
            </w:r>
          </w:p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</w:tr>
      <w:tr w:rsidR="002E0ACC" w:rsidRPr="00C6357A" w:rsidTr="00865571">
        <w:trPr>
          <w:gridAfter w:val="1"/>
          <w:wAfter w:w="44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2E0ACC" w:rsidRPr="00C6357A" w:rsidTr="00865571">
        <w:trPr>
          <w:gridAfter w:val="1"/>
          <w:wAfter w:w="44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33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CC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</w:p>
          <w:p w:rsidR="002E0ACC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6CE">
              <w:rPr>
                <w:rFonts w:ascii="Arial" w:hAnsi="Arial" w:cs="Arial"/>
                <w:b/>
                <w:bCs/>
                <w:sz w:val="18"/>
                <w:szCs w:val="18"/>
              </w:rPr>
      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</w:tc>
      </w:tr>
      <w:tr w:rsidR="002E0ACC" w:rsidRPr="003932E1" w:rsidTr="00865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44" w:type="dxa"/>
          <w:trHeight w:val="1005"/>
        </w:trPr>
        <w:tc>
          <w:tcPr>
            <w:tcW w:w="567" w:type="dxa"/>
          </w:tcPr>
          <w:p w:rsidR="002E0ACC" w:rsidRPr="004F54DD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1.1.</w:t>
            </w:r>
          </w:p>
        </w:tc>
        <w:tc>
          <w:tcPr>
            <w:tcW w:w="3266" w:type="dxa"/>
          </w:tcPr>
          <w:p w:rsidR="002E0ACC" w:rsidRPr="009636CE" w:rsidRDefault="002E0ACC" w:rsidP="00865571">
            <w:pPr>
              <w:spacing w:before="40"/>
              <w:ind w:right="-6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36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9636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9636CE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636CE">
              <w:rPr>
                <w:rFonts w:ascii="Arial" w:hAnsi="Arial" w:cs="Arial"/>
                <w:bCs/>
                <w:sz w:val="18"/>
                <w:szCs w:val="18"/>
              </w:rPr>
              <w:t xml:space="preserve">Реализация общесистемных мер по повышению качества и доступности государственных и муниципальных услуг </w:t>
            </w:r>
            <w:r>
              <w:rPr>
                <w:rFonts w:ascii="Arial" w:hAnsi="Arial" w:cs="Arial"/>
                <w:bCs/>
                <w:sz w:val="18"/>
                <w:szCs w:val="18"/>
              </w:rPr>
              <w:t>в Московской области</w:t>
            </w:r>
          </w:p>
        </w:tc>
        <w:tc>
          <w:tcPr>
            <w:tcW w:w="3680" w:type="dxa"/>
          </w:tcPr>
          <w:p w:rsidR="002E0ACC" w:rsidRPr="004F54DD" w:rsidRDefault="002E0ACC" w:rsidP="00865571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Уровень 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992" w:type="dxa"/>
          </w:tcPr>
          <w:p w:rsidR="002E0ACC" w:rsidRPr="003932E1" w:rsidRDefault="002E0ACC" w:rsidP="00865571">
            <w:pPr>
              <w:spacing w:before="40"/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49" w:type="dxa"/>
          </w:tcPr>
          <w:p w:rsidR="002E0ACC" w:rsidRPr="00224DAF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864" w:type="dxa"/>
            <w:gridSpan w:val="2"/>
          </w:tcPr>
          <w:p w:rsidR="002E0ACC" w:rsidRPr="00224DAF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856" w:type="dxa"/>
          </w:tcPr>
          <w:p w:rsidR="002E0ACC" w:rsidRPr="00224DA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850" w:type="dxa"/>
          </w:tcPr>
          <w:p w:rsidR="002E0ACC" w:rsidRPr="00224DA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993" w:type="dxa"/>
          </w:tcPr>
          <w:p w:rsidR="002E0ACC" w:rsidRPr="00224DA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992" w:type="dxa"/>
          </w:tcPr>
          <w:p w:rsidR="002E0ACC" w:rsidRPr="00224DA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</w:tr>
      <w:tr w:rsidR="002E0ACC" w:rsidRPr="003932E1" w:rsidTr="00865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44" w:type="dxa"/>
          <w:trHeight w:val="241"/>
        </w:trPr>
        <w:tc>
          <w:tcPr>
            <w:tcW w:w="567" w:type="dxa"/>
            <w:vMerge w:val="restart"/>
          </w:tcPr>
          <w:p w:rsidR="002E0ACC" w:rsidRPr="006832CB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1.2.</w:t>
            </w:r>
          </w:p>
        </w:tc>
        <w:tc>
          <w:tcPr>
            <w:tcW w:w="3266" w:type="dxa"/>
            <w:vMerge w:val="restart"/>
          </w:tcPr>
          <w:p w:rsidR="002E0ACC" w:rsidRPr="006832CB" w:rsidRDefault="002E0ACC" w:rsidP="00865571">
            <w:pPr>
              <w:spacing w:before="40"/>
              <w:ind w:right="-65"/>
              <w:rPr>
                <w:rFonts w:ascii="Arial" w:hAnsi="Arial" w:cs="Arial"/>
                <w:sz w:val="18"/>
                <w:szCs w:val="18"/>
              </w:rPr>
            </w:pPr>
            <w:r w:rsidRPr="006832CB">
              <w:rPr>
                <w:rFonts w:ascii="Arial" w:hAnsi="Arial" w:cs="Arial"/>
                <w:b/>
                <w:sz w:val="18"/>
                <w:szCs w:val="18"/>
              </w:rPr>
              <w:t xml:space="preserve">Основное мероприятие </w:t>
            </w: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6832CB">
              <w:rPr>
                <w:rFonts w:ascii="Arial" w:hAnsi="Arial" w:cs="Arial"/>
                <w:b/>
                <w:sz w:val="18"/>
                <w:szCs w:val="18"/>
              </w:rPr>
              <w:t>2.</w:t>
            </w:r>
            <w:r w:rsidRPr="006832CB">
              <w:rPr>
                <w:rFonts w:ascii="Arial" w:hAnsi="Arial" w:cs="Arial"/>
                <w:sz w:val="18"/>
                <w:szCs w:val="18"/>
              </w:rPr>
              <w:t xml:space="preserve"> Организация  деятельности многофункциональных центр</w:t>
            </w:r>
            <w:r>
              <w:rPr>
                <w:rFonts w:ascii="Arial" w:hAnsi="Arial" w:cs="Arial"/>
                <w:sz w:val="18"/>
                <w:szCs w:val="18"/>
              </w:rPr>
              <w:t xml:space="preserve">ов </w:t>
            </w:r>
            <w:r w:rsidRPr="006832CB">
              <w:rPr>
                <w:rFonts w:ascii="Arial" w:hAnsi="Arial" w:cs="Arial"/>
                <w:sz w:val="18"/>
                <w:szCs w:val="18"/>
              </w:rPr>
              <w:t>предоставления государственных и муниципальных услуг</w:t>
            </w:r>
          </w:p>
        </w:tc>
        <w:tc>
          <w:tcPr>
            <w:tcW w:w="3680" w:type="dxa"/>
          </w:tcPr>
          <w:p w:rsidR="002E0ACC" w:rsidRPr="000006FF" w:rsidRDefault="002E0ACC" w:rsidP="00865571">
            <w:pPr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Среднее время ожидания в очереди для получения государственных (муниципальных) услуг</w:t>
            </w:r>
          </w:p>
        </w:tc>
        <w:tc>
          <w:tcPr>
            <w:tcW w:w="992" w:type="dxa"/>
          </w:tcPr>
          <w:p w:rsidR="002E0ACC" w:rsidRPr="003932E1" w:rsidRDefault="002E0ACC" w:rsidP="00865571">
            <w:pPr>
              <w:spacing w:before="40"/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минута</w:t>
            </w:r>
          </w:p>
        </w:tc>
        <w:tc>
          <w:tcPr>
            <w:tcW w:w="991" w:type="dxa"/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49" w:type="dxa"/>
          </w:tcPr>
          <w:p w:rsidR="002E0ACC" w:rsidRPr="00224DAF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3,3</w:t>
            </w:r>
          </w:p>
        </w:tc>
        <w:tc>
          <w:tcPr>
            <w:tcW w:w="864" w:type="dxa"/>
            <w:gridSpan w:val="2"/>
          </w:tcPr>
          <w:p w:rsidR="002E0ACC" w:rsidRPr="00224DAF" w:rsidRDefault="00C90B23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11,5</w:t>
            </w:r>
          </w:p>
        </w:tc>
        <w:tc>
          <w:tcPr>
            <w:tcW w:w="856" w:type="dxa"/>
          </w:tcPr>
          <w:p w:rsidR="002E0ACC" w:rsidRPr="00224DA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3,3</w:t>
            </w:r>
          </w:p>
        </w:tc>
        <w:tc>
          <w:tcPr>
            <w:tcW w:w="850" w:type="dxa"/>
          </w:tcPr>
          <w:p w:rsidR="002E0ACC" w:rsidRPr="00224DA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3,3</w:t>
            </w:r>
          </w:p>
        </w:tc>
        <w:tc>
          <w:tcPr>
            <w:tcW w:w="993" w:type="dxa"/>
          </w:tcPr>
          <w:p w:rsidR="002E0ACC" w:rsidRPr="00224DA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3,3</w:t>
            </w:r>
          </w:p>
        </w:tc>
        <w:tc>
          <w:tcPr>
            <w:tcW w:w="992" w:type="dxa"/>
          </w:tcPr>
          <w:p w:rsidR="002E0ACC" w:rsidRPr="00224DA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3,3</w:t>
            </w:r>
          </w:p>
        </w:tc>
      </w:tr>
      <w:tr w:rsidR="002E0ACC" w:rsidRPr="003932E1" w:rsidTr="00865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44" w:type="dxa"/>
          <w:trHeight w:val="241"/>
        </w:trPr>
        <w:tc>
          <w:tcPr>
            <w:tcW w:w="567" w:type="dxa"/>
            <w:vMerge/>
          </w:tcPr>
          <w:p w:rsidR="002E0ACC" w:rsidRPr="006832CB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6" w:type="dxa"/>
            <w:vMerge/>
          </w:tcPr>
          <w:p w:rsidR="002E0ACC" w:rsidRPr="006832CB" w:rsidRDefault="002E0ACC" w:rsidP="00865571">
            <w:pPr>
              <w:spacing w:before="40"/>
              <w:ind w:right="-6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0" w:type="dxa"/>
          </w:tcPr>
          <w:p w:rsidR="002E0ACC" w:rsidRPr="000006FF" w:rsidRDefault="002E0ACC" w:rsidP="00865571">
            <w:pPr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Доля заявителей МФЦ, ожидающих в очереди более 1</w:t>
            </w:r>
            <w:r>
              <w:rPr>
                <w:rFonts w:ascii="Arial" w:hAnsi="Arial" w:cs="Arial"/>
                <w:sz w:val="18"/>
                <w:szCs w:val="18"/>
              </w:rPr>
              <w:t>1,5</w:t>
            </w:r>
            <w:r w:rsidRPr="000006FF">
              <w:rPr>
                <w:rFonts w:ascii="Arial" w:hAnsi="Arial" w:cs="Arial"/>
                <w:sz w:val="18"/>
                <w:szCs w:val="18"/>
              </w:rPr>
              <w:t xml:space="preserve"> мин</w:t>
            </w:r>
            <w:r>
              <w:rPr>
                <w:rFonts w:ascii="Arial" w:hAnsi="Arial" w:cs="Arial"/>
                <w:sz w:val="18"/>
                <w:szCs w:val="18"/>
              </w:rPr>
              <w:t>ут</w:t>
            </w:r>
          </w:p>
        </w:tc>
        <w:tc>
          <w:tcPr>
            <w:tcW w:w="992" w:type="dxa"/>
          </w:tcPr>
          <w:p w:rsidR="002E0ACC" w:rsidRPr="003932E1" w:rsidRDefault="002E0ACC" w:rsidP="00865571">
            <w:pPr>
              <w:spacing w:before="40"/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49" w:type="dxa"/>
          </w:tcPr>
          <w:p w:rsidR="002E0ACC" w:rsidRPr="00224DA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64" w:type="dxa"/>
            <w:gridSpan w:val="2"/>
          </w:tcPr>
          <w:p w:rsidR="002E0ACC" w:rsidRPr="00224DAF" w:rsidRDefault="00C90B23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6" w:type="dxa"/>
          </w:tcPr>
          <w:p w:rsidR="002E0ACC" w:rsidRPr="00224DA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E0ACC" w:rsidRPr="00224DA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E0ACC" w:rsidRPr="00224DA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2E0ACC" w:rsidRPr="00224DA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E0ACC" w:rsidRPr="003932E1" w:rsidTr="00865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44" w:type="dxa"/>
          <w:trHeight w:val="241"/>
        </w:trPr>
        <w:tc>
          <w:tcPr>
            <w:tcW w:w="567" w:type="dxa"/>
            <w:vMerge/>
          </w:tcPr>
          <w:p w:rsidR="002E0ACC" w:rsidRPr="006832CB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6" w:type="dxa"/>
            <w:vMerge/>
          </w:tcPr>
          <w:p w:rsidR="002E0ACC" w:rsidRPr="006832CB" w:rsidRDefault="002E0ACC" w:rsidP="00865571">
            <w:pPr>
              <w:spacing w:before="40"/>
              <w:ind w:right="-6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0" w:type="dxa"/>
          </w:tcPr>
          <w:p w:rsidR="002E0ACC" w:rsidRPr="000006FF" w:rsidRDefault="002E0ACC" w:rsidP="008655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Выполнение требований комфортности и доступности МФЦ</w:t>
            </w:r>
          </w:p>
        </w:tc>
        <w:tc>
          <w:tcPr>
            <w:tcW w:w="992" w:type="dxa"/>
          </w:tcPr>
          <w:p w:rsidR="002E0ACC" w:rsidRPr="003932E1" w:rsidRDefault="002E0ACC" w:rsidP="00865571">
            <w:pPr>
              <w:spacing w:before="40"/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49" w:type="dxa"/>
          </w:tcPr>
          <w:p w:rsidR="002E0ACC" w:rsidRPr="00224DAF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DAF">
              <w:rPr>
                <w:rFonts w:ascii="Arial" w:hAnsi="Arial" w:cs="Arial"/>
                <w:sz w:val="18"/>
                <w:szCs w:val="18"/>
              </w:rPr>
              <w:t>94,2</w:t>
            </w:r>
          </w:p>
        </w:tc>
        <w:tc>
          <w:tcPr>
            <w:tcW w:w="864" w:type="dxa"/>
            <w:gridSpan w:val="2"/>
          </w:tcPr>
          <w:p w:rsidR="002E0ACC" w:rsidRPr="002E5A6F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856" w:type="dxa"/>
          </w:tcPr>
          <w:p w:rsidR="002E0ACC" w:rsidRPr="002E5A6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850" w:type="dxa"/>
          </w:tcPr>
          <w:p w:rsidR="002E0ACC" w:rsidRPr="002E5A6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993" w:type="dxa"/>
          </w:tcPr>
          <w:p w:rsidR="002E0ACC" w:rsidRPr="002E5A6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992" w:type="dxa"/>
          </w:tcPr>
          <w:p w:rsidR="002E0ACC" w:rsidRPr="002E5A6F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</w:t>
            </w:r>
          </w:p>
        </w:tc>
      </w:tr>
      <w:tr w:rsidR="002E0ACC" w:rsidRPr="003932E1" w:rsidTr="00865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44" w:type="dxa"/>
          <w:trHeight w:val="1776"/>
        </w:trPr>
        <w:tc>
          <w:tcPr>
            <w:tcW w:w="567" w:type="dxa"/>
            <w:hideMark/>
          </w:tcPr>
          <w:p w:rsidR="002E0ACC" w:rsidRPr="006832CB" w:rsidRDefault="002E0ACC" w:rsidP="00865571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1.3.</w:t>
            </w:r>
          </w:p>
        </w:tc>
        <w:tc>
          <w:tcPr>
            <w:tcW w:w="3266" w:type="dxa"/>
          </w:tcPr>
          <w:p w:rsidR="002E0ACC" w:rsidRPr="002647B2" w:rsidRDefault="002E0ACC" w:rsidP="008655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2647B2">
              <w:rPr>
                <w:rFonts w:ascii="Arial" w:hAnsi="Arial" w:cs="Arial"/>
                <w:b/>
                <w:sz w:val="18"/>
                <w:szCs w:val="18"/>
              </w:rPr>
              <w:t xml:space="preserve">Основное мероприятие 03. </w:t>
            </w:r>
          </w:p>
          <w:p w:rsidR="002E0ACC" w:rsidRPr="002647B2" w:rsidRDefault="002E0ACC" w:rsidP="00865571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2647B2">
              <w:rPr>
                <w:rFonts w:ascii="Arial" w:hAnsi="Arial" w:cs="Arial"/>
                <w:sz w:val="18"/>
                <w:szCs w:val="18"/>
              </w:rPr>
              <w:t>Совершенствование системы предоставления государственных и муниципальных услуг по принципу одного окна  в многофункциональных центрах предоставления государственных и муниципальных услуг</w:t>
            </w:r>
          </w:p>
        </w:tc>
        <w:tc>
          <w:tcPr>
            <w:tcW w:w="3680" w:type="dxa"/>
            <w:hideMark/>
          </w:tcPr>
          <w:p w:rsidR="002E0ACC" w:rsidRPr="000006FF" w:rsidRDefault="002E0ACC" w:rsidP="00865571">
            <w:pPr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992" w:type="dxa"/>
            <w:hideMark/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49" w:type="dxa"/>
            <w:hideMark/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64" w:type="dxa"/>
            <w:gridSpan w:val="2"/>
            <w:hideMark/>
          </w:tcPr>
          <w:p w:rsidR="002E0ACC" w:rsidRPr="003932E1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6" w:type="dxa"/>
            <w:hideMark/>
          </w:tcPr>
          <w:p w:rsidR="002E0ACC" w:rsidRPr="003932E1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hideMark/>
          </w:tcPr>
          <w:p w:rsidR="002E0ACC" w:rsidRPr="003932E1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2E0ACC" w:rsidRPr="003932E1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2E0ACC" w:rsidRPr="003932E1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2E0ACC" w:rsidRPr="003932E1" w:rsidTr="00865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44" w:type="dxa"/>
          <w:trHeight w:val="504"/>
        </w:trPr>
        <w:tc>
          <w:tcPr>
            <w:tcW w:w="567" w:type="dxa"/>
            <w:hideMark/>
          </w:tcPr>
          <w:p w:rsidR="002E0ACC" w:rsidRDefault="002E0ACC" w:rsidP="00865571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333" w:type="dxa"/>
            <w:gridSpan w:val="11"/>
          </w:tcPr>
          <w:p w:rsidR="002E0ACC" w:rsidRPr="003932E1" w:rsidRDefault="002E0ACC" w:rsidP="008655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357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II</w:t>
            </w:r>
            <w:r w:rsidRPr="00C6357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«Развитие информационной и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технологической</w:t>
            </w:r>
            <w:r w:rsidRPr="00C6357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инфраструктуры экосистемы цифровой экономики </w:t>
            </w:r>
            <w:r w:rsidRPr="000E69F7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муниципального образования Московской области</w:t>
            </w:r>
            <w:r w:rsidRPr="00C6357A">
              <w:rPr>
                <w:rFonts w:ascii="Arial" w:hAnsi="Arial" w:cs="Arial"/>
                <w:b/>
                <w:bCs/>
                <w:sz w:val="18"/>
                <w:szCs w:val="18"/>
              </w:rPr>
              <w:t>»</w:t>
            </w:r>
          </w:p>
        </w:tc>
      </w:tr>
      <w:tr w:rsidR="002E0ACC" w:rsidRPr="00C6357A" w:rsidTr="00865571">
        <w:trPr>
          <w:trHeight w:val="1237"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C6357A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E0ACC" w:rsidRPr="00D655EB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bookmarkStart w:id="12" w:name="OLE_LINK35"/>
            <w:bookmarkStart w:id="13" w:name="OLE_LINK36"/>
            <w:bookmarkStart w:id="14" w:name="OLE_LINK37"/>
            <w:r w:rsidRPr="004A099A">
              <w:rPr>
                <w:rFonts w:ascii="Arial" w:hAnsi="Arial" w:cs="Arial"/>
                <w:b/>
                <w:bCs/>
                <w:sz w:val="18"/>
                <w:szCs w:val="18"/>
              </w:rPr>
              <w:t>Основное мероприятие 01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Pr="004A099A">
              <w:rPr>
                <w:rFonts w:ascii="Arial" w:hAnsi="Arial" w:cs="Arial"/>
                <w:bCs/>
                <w:sz w:val="18"/>
                <w:szCs w:val="18"/>
              </w:rPr>
              <w:t>Информационная инфраструктура</w:t>
            </w:r>
            <w:bookmarkEnd w:id="12"/>
            <w:bookmarkEnd w:id="13"/>
            <w:bookmarkEnd w:id="14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рабочих мест, обеспеченных необходимым компьютерным оборудованием и услугами связи в соответствии с требованиями нормативных правовых актов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2E0ACC" w:rsidRPr="00C6357A" w:rsidTr="00865571">
        <w:trPr>
          <w:trHeight w:val="276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Default="002E0ACC" w:rsidP="00BC46EE">
            <w:pPr>
              <w:tabs>
                <w:tab w:val="left" w:pos="63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Стоимостная доля закупаемого и</w:t>
            </w:r>
            <w:r w:rsidR="00BC46EE">
              <w:rPr>
                <w:rFonts w:ascii="Arial" w:hAnsi="Arial" w:cs="Arial"/>
                <w:sz w:val="18"/>
                <w:szCs w:val="18"/>
              </w:rPr>
              <w:t xml:space="preserve"> (или)</w:t>
            </w:r>
            <w:r>
              <w:rPr>
                <w:rFonts w:ascii="Arial" w:hAnsi="Arial" w:cs="Arial"/>
                <w:sz w:val="18"/>
                <w:szCs w:val="18"/>
              </w:rPr>
              <w:t xml:space="preserve"> арендуемого ОМСУ муниципального образования Московской области </w:t>
            </w:r>
            <w:r w:rsidR="00BC46EE">
              <w:rPr>
                <w:rFonts w:ascii="Arial" w:hAnsi="Arial" w:cs="Arial"/>
                <w:sz w:val="18"/>
                <w:szCs w:val="18"/>
              </w:rPr>
              <w:t>отечественного программного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3932E1" w:rsidRDefault="00BC46EE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BC46EE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BC46EE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0303D6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0303D6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0303D6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E0ACC" w:rsidRPr="00C6357A" w:rsidTr="00865571">
        <w:trPr>
          <w:trHeight w:val="276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Default="002E0ACC" w:rsidP="000303D6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</w:t>
            </w:r>
            <w:r w:rsidR="000303D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менее чем 2 операторами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BE17BD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7BD">
              <w:rPr>
                <w:rFonts w:ascii="Arial" w:hAnsi="Arial" w:cs="Arial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</w:tr>
      <w:tr w:rsidR="002E0ACC" w:rsidRPr="00C6357A" w:rsidTr="00865571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2.2.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55E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D655EB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655EB">
              <w:rPr>
                <w:rFonts w:ascii="Arial" w:hAnsi="Arial" w:cs="Arial"/>
                <w:bCs/>
                <w:sz w:val="18"/>
                <w:szCs w:val="18"/>
              </w:rPr>
              <w:t>Информационная безопасность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1F5926" w:rsidRDefault="002E0ACC" w:rsidP="00865571">
            <w:pPr>
              <w:rPr>
                <w:lang w:val="en-US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rPr>
                <w:lang w:val="en-US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2E0ACC" w:rsidRPr="00C6357A" w:rsidTr="00865571">
        <w:trPr>
          <w:trHeight w:val="276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2E0ACC" w:rsidRPr="00C6357A" w:rsidTr="00865571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2.3.</w:t>
            </w:r>
          </w:p>
        </w:tc>
        <w:tc>
          <w:tcPr>
            <w:tcW w:w="326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0ACC" w:rsidRPr="00D655EB" w:rsidRDefault="002E0ACC" w:rsidP="008655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55E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D655E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3. </w:t>
            </w:r>
          </w:p>
          <w:p w:rsidR="002E0ACC" w:rsidRPr="00D655EB" w:rsidRDefault="002E0ACC" w:rsidP="0086557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655EB">
              <w:rPr>
                <w:rFonts w:ascii="Arial" w:hAnsi="Arial" w:cs="Arial"/>
                <w:bCs/>
                <w:sz w:val="18"/>
                <w:szCs w:val="18"/>
              </w:rPr>
              <w:t>Цифровое государственное управление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Доля документов служебной переписки ОМСУ муниципального образования Московской области и их подведомственных учреждений с ЦИОГВ и ГО Московской области, подве</w:t>
            </w:r>
            <w:r>
              <w:rPr>
                <w:rFonts w:ascii="Arial" w:hAnsi="Arial" w:cs="Arial"/>
                <w:bCs/>
                <w:sz w:val="18"/>
                <w:szCs w:val="18"/>
              </w:rPr>
              <w:softHyphen/>
              <w:t>домственными ЦИОГВ и ГО Московской области организациями и учреждениями, не со</w:t>
            </w:r>
            <w:r>
              <w:rPr>
                <w:rFonts w:ascii="Arial" w:hAnsi="Arial" w:cs="Arial"/>
                <w:bCs/>
                <w:sz w:val="18"/>
                <w:szCs w:val="18"/>
              </w:rPr>
              <w:softHyphen/>
              <w:t>держащих персональные дан</w:t>
            </w:r>
            <w:r>
              <w:rPr>
                <w:rFonts w:ascii="Arial" w:hAnsi="Arial" w:cs="Arial"/>
                <w:bCs/>
                <w:sz w:val="18"/>
                <w:szCs w:val="18"/>
              </w:rPr>
              <w:softHyphen/>
              <w:t>ные и конфиденциальные све</w:t>
            </w:r>
            <w:r>
              <w:rPr>
                <w:rFonts w:ascii="Arial" w:hAnsi="Arial" w:cs="Arial"/>
                <w:bCs/>
                <w:sz w:val="18"/>
                <w:szCs w:val="18"/>
              </w:rPr>
              <w:softHyphen/>
              <w:t>дения и 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1F5926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99</w:t>
            </w:r>
            <w:r>
              <w:rPr>
                <w:rFonts w:ascii="Arial" w:hAnsi="Arial" w:cs="Arial"/>
                <w:sz w:val="18"/>
                <w:szCs w:val="18"/>
              </w:rPr>
              <w:t>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2E0ACC" w:rsidRPr="00C6357A" w:rsidTr="00865571">
        <w:trPr>
          <w:trHeight w:val="25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Default="00015F9E" w:rsidP="00865571">
            <w:pPr>
              <w:tabs>
                <w:tab w:val="left" w:pos="6313"/>
              </w:tabs>
              <w:ind w:firstLine="4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Процент проникновения ЕСИА в муниципальном образовании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firstLine="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75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80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80</w:t>
            </w:r>
          </w:p>
        </w:tc>
      </w:tr>
      <w:tr w:rsidR="002E0ACC" w:rsidRPr="00C6357A" w:rsidTr="00865571">
        <w:trPr>
          <w:trHeight w:val="25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Default="002E0ACC" w:rsidP="00865571">
            <w:pPr>
              <w:tabs>
                <w:tab w:val="left" w:pos="6313"/>
              </w:tabs>
              <w:ind w:firstLine="4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firstLine="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0,55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0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</w:tr>
      <w:tr w:rsidR="002E0ACC" w:rsidRPr="00C6357A" w:rsidTr="00865571">
        <w:trPr>
          <w:trHeight w:val="25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Default="002E0ACC" w:rsidP="00865571">
            <w:pPr>
              <w:tabs>
                <w:tab w:val="left" w:pos="6313"/>
              </w:tabs>
              <w:ind w:firstLine="4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firstLine="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89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89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90</w:t>
            </w:r>
          </w:p>
        </w:tc>
        <w:tc>
          <w:tcPr>
            <w:tcW w:w="10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90</w:t>
            </w:r>
          </w:p>
        </w:tc>
      </w:tr>
      <w:tr w:rsidR="002E0ACC" w:rsidRPr="00C6357A" w:rsidTr="00865571">
        <w:trPr>
          <w:trHeight w:val="123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Default="002E0ACC" w:rsidP="00865571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Повторные обращения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-Д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</w:rPr>
              <w:t>оля обращений, поступивших на портал «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Добродел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», по которым поступили повторные обращения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firstLine="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35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10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</w:tr>
      <w:tr w:rsidR="002E0ACC" w:rsidRPr="00C6357A" w:rsidTr="000303D6">
        <w:trPr>
          <w:trHeight w:val="93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Default="002E0ACC" w:rsidP="000303D6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Отложенные решения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-Д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</w:rPr>
              <w:t>оля отложенных решений от числа ответов, предоставленных на портале «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Добродел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» (</w:t>
            </w:r>
            <w:r w:rsidR="000303D6">
              <w:rPr>
                <w:rFonts w:ascii="Arial" w:hAnsi="Arial" w:cs="Arial"/>
                <w:bCs/>
                <w:sz w:val="18"/>
                <w:szCs w:val="18"/>
              </w:rPr>
              <w:t>два и более раз)</w:t>
            </w:r>
            <w:r>
              <w:rPr>
                <w:rFonts w:ascii="Arial" w:hAnsi="Arial" w:cs="Arial"/>
                <w:bCs/>
                <w:sz w:val="18"/>
                <w:szCs w:val="18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ind w:firstLine="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3932E1" w:rsidRDefault="009E1142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9E1142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9E1142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9E1142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9E1142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0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9E1142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</w:tr>
      <w:tr w:rsidR="002E0ACC" w:rsidRPr="00C6357A" w:rsidTr="000303D6">
        <w:trPr>
          <w:trHeight w:val="273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Default="002E0ACC" w:rsidP="00865571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Ответь вовремя - Доля жалоб, поступивших на портал «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Добродел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», по которым нарушен срок подготовки ответа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0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32E1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</w:tr>
      <w:tr w:rsidR="002E0ACC" w:rsidRPr="00C6357A" w:rsidTr="000303D6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0088F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088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Основное мероприятие 04. </w:t>
            </w:r>
          </w:p>
          <w:p w:rsidR="002E0ACC" w:rsidRPr="00C0088F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0088F">
              <w:rPr>
                <w:rFonts w:ascii="Arial" w:hAnsi="Arial" w:cs="Arial"/>
                <w:bCs/>
                <w:sz w:val="18"/>
                <w:szCs w:val="18"/>
              </w:rPr>
              <w:t>Цифровая культура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pStyle w:val="a5"/>
              <w:tabs>
                <w:tab w:val="left" w:pos="218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C6357A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Доля муниципальных учреждений культуры, обеспеченных доступом в</w:t>
            </w:r>
            <w:r w:rsidRPr="00C6357A" w:rsidDel="006F092A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</w:t>
            </w:r>
            <w:r w:rsidRPr="00C6357A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информационно-телекоммуникационную</w:t>
            </w:r>
            <w:r w:rsidRPr="00C6357A" w:rsidDel="006F092A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</w:t>
            </w:r>
            <w:r w:rsidRPr="00C6357A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сеть Интернет на скорости:</w:t>
            </w:r>
          </w:p>
          <w:p w:rsidR="002E0ACC" w:rsidRPr="00C6357A" w:rsidRDefault="002E0ACC" w:rsidP="00865571">
            <w:pPr>
              <w:tabs>
                <w:tab w:val="num" w:pos="-65"/>
                <w:tab w:val="num" w:pos="0"/>
                <w:tab w:val="num" w:pos="77"/>
                <w:tab w:val="num" w:pos="360"/>
              </w:tabs>
              <w:ind w:left="5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57A">
              <w:rPr>
                <w:rFonts w:ascii="Arial" w:hAnsi="Arial" w:cs="Arial"/>
                <w:bCs/>
                <w:sz w:val="18"/>
                <w:szCs w:val="18"/>
              </w:rPr>
              <w:t>- для учреждений культуры, расположенных в городских населенных пунктах, – не менее 50 Мбит/</w:t>
            </w:r>
            <w:proofErr w:type="gramStart"/>
            <w:r w:rsidRPr="00C6357A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proofErr w:type="gramEnd"/>
            <w:r w:rsidRPr="00C6357A">
              <w:rPr>
                <w:rFonts w:ascii="Arial" w:hAnsi="Arial" w:cs="Arial"/>
                <w:bCs/>
                <w:sz w:val="18"/>
                <w:szCs w:val="18"/>
              </w:rPr>
              <w:t>;</w:t>
            </w:r>
          </w:p>
          <w:p w:rsidR="002E0ACC" w:rsidRPr="00C6357A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57A">
              <w:rPr>
                <w:rFonts w:ascii="Arial" w:hAnsi="Arial" w:cs="Arial"/>
                <w:bCs/>
                <w:sz w:val="18"/>
                <w:szCs w:val="18"/>
              </w:rPr>
              <w:t>- для учреждений культуры, расположенных в сельских населенных пунктах, – не менее 10 Мбит/</w:t>
            </w:r>
            <w:proofErr w:type="gramStart"/>
            <w:r w:rsidRPr="00C6357A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2E0ACC" w:rsidRPr="00C6357A" w:rsidTr="000303D6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C6357A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D655EB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55E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Основное мероприятие </w:t>
            </w:r>
            <w:r w:rsidRPr="00D655E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</w:t>
            </w:r>
            <w:r w:rsidRPr="00D655EB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  <w:p w:rsidR="002E0ACC" w:rsidRPr="00D655EB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5EB">
              <w:rPr>
                <w:rFonts w:ascii="Arial" w:hAnsi="Arial" w:cs="Arial"/>
                <w:bCs/>
                <w:sz w:val="18"/>
                <w:szCs w:val="18"/>
              </w:rPr>
              <w:t>Федеральный проект «Информационная инфраструктура»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Default="002E0ACC" w:rsidP="00865571">
            <w:pPr>
              <w:tabs>
                <w:tab w:val="num" w:pos="360"/>
                <w:tab w:val="num" w:pos="502"/>
              </w:tabs>
              <w:ind w:lef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:rsidR="002E0ACC" w:rsidRDefault="002E0ACC" w:rsidP="00865571">
            <w:pPr>
              <w:tabs>
                <w:tab w:val="num" w:pos="-65"/>
                <w:tab w:val="num" w:pos="0"/>
                <w:tab w:val="num" w:pos="77"/>
                <w:tab w:val="num" w:pos="360"/>
              </w:tabs>
              <w:ind w:left="57" w:hanging="7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для общеобразовательных организаций, расположенных в городских </w:t>
            </w:r>
            <w:r w:rsidR="000303D6">
              <w:rPr>
                <w:rFonts w:ascii="Arial" w:hAnsi="Arial" w:cs="Arial"/>
                <w:color w:val="000000"/>
                <w:sz w:val="18"/>
                <w:szCs w:val="18"/>
              </w:rPr>
              <w:t>населенных пунктах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– не менее 100 Мбит/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2E0ACC" w:rsidRDefault="002E0ACC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 для общеобразовательных организаций, расположенных в сельских населенных пунктах, – не менее 50 Мбит/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CC" w:rsidRPr="003932E1" w:rsidRDefault="002E0ACC" w:rsidP="00865571">
            <w:pPr>
              <w:jc w:val="center"/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jc w:val="center"/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jc w:val="center"/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jc w:val="center"/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jc w:val="center"/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CC" w:rsidRPr="003932E1" w:rsidRDefault="002E0ACC" w:rsidP="00865571">
            <w:pPr>
              <w:jc w:val="center"/>
            </w:pPr>
            <w:r w:rsidRPr="003932E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</w:tbl>
    <w:p w:rsidR="002E0ACC" w:rsidRDefault="002E0ACC" w:rsidP="002E0ACC">
      <w:r>
        <w:t>».</w:t>
      </w:r>
    </w:p>
    <w:p w:rsidR="002E0ACC" w:rsidRDefault="002E0ACC" w:rsidP="002E0ACC">
      <w:pPr>
        <w:spacing w:after="200" w:line="276" w:lineRule="auto"/>
      </w:pPr>
      <w:r>
        <w:br w:type="page"/>
      </w:r>
    </w:p>
    <w:p w:rsidR="00A20BAB" w:rsidRDefault="00266286" w:rsidP="00A20BAB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Приложение №</w:t>
      </w:r>
      <w:r w:rsidR="00985441">
        <w:rPr>
          <w:rFonts w:ascii="Arial" w:eastAsia="Times New Roman" w:hAnsi="Arial" w:cs="Arial"/>
          <w:color w:val="000000"/>
        </w:rPr>
        <w:t>3</w:t>
      </w:r>
    </w:p>
    <w:p w:rsidR="00A20BAB" w:rsidRDefault="00A20BAB" w:rsidP="00A20BAB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к постановлению администрации</w:t>
      </w:r>
    </w:p>
    <w:p w:rsidR="00A20BAB" w:rsidRDefault="00A20BAB" w:rsidP="00A20BAB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городского округа Ступино Московской области</w:t>
      </w:r>
    </w:p>
    <w:p w:rsidR="00A20BAB" w:rsidRDefault="00A20BAB" w:rsidP="00A20BAB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от _____________ № ____________</w:t>
      </w:r>
    </w:p>
    <w:p w:rsidR="00A20BAB" w:rsidRDefault="00A20BAB" w:rsidP="00A20BAB">
      <w:pPr>
        <w:jc w:val="right"/>
        <w:rPr>
          <w:rFonts w:ascii="Arial" w:hAnsi="Arial" w:cs="Arial"/>
          <w:sz w:val="22"/>
          <w:szCs w:val="22"/>
        </w:rPr>
      </w:pPr>
    </w:p>
    <w:p w:rsidR="00A20BAB" w:rsidRDefault="00A20BAB" w:rsidP="002D688E"/>
    <w:p w:rsidR="00D37E76" w:rsidRPr="002E6E20" w:rsidRDefault="00D37E76" w:rsidP="00D37E7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2E6E20">
        <w:rPr>
          <w:rFonts w:ascii="Arial" w:hAnsi="Arial" w:cs="Arial"/>
        </w:rPr>
        <w:t>Приложение №</w:t>
      </w:r>
      <w:r w:rsidR="00F5161B">
        <w:rPr>
          <w:rFonts w:ascii="Arial" w:hAnsi="Arial" w:cs="Arial"/>
        </w:rPr>
        <w:t>1</w:t>
      </w:r>
    </w:p>
    <w:p w:rsidR="00D37E76" w:rsidRPr="002E6E20" w:rsidRDefault="00D37E76" w:rsidP="00D37E76">
      <w:pPr>
        <w:jc w:val="right"/>
        <w:rPr>
          <w:rFonts w:ascii="Arial" w:hAnsi="Arial" w:cs="Arial"/>
        </w:rPr>
      </w:pPr>
      <w:r w:rsidRPr="002E6E20">
        <w:rPr>
          <w:rFonts w:ascii="Arial" w:hAnsi="Arial" w:cs="Arial"/>
          <w:lang w:eastAsia="en-US"/>
        </w:rPr>
        <w:t>к подпрограмме</w:t>
      </w:r>
    </w:p>
    <w:p w:rsidR="0082282E" w:rsidRDefault="00D37E76" w:rsidP="00D37E76">
      <w:pPr>
        <w:jc w:val="right"/>
        <w:rPr>
          <w:rFonts w:ascii="Arial" w:hAnsi="Arial" w:cs="Arial"/>
          <w:lang w:eastAsia="en-US"/>
        </w:rPr>
      </w:pPr>
      <w:r w:rsidRPr="002E6E20">
        <w:rPr>
          <w:rFonts w:ascii="Arial" w:hAnsi="Arial" w:cs="Arial"/>
        </w:rPr>
        <w:t>«</w:t>
      </w:r>
      <w:r w:rsidRPr="002E6E20">
        <w:rPr>
          <w:rFonts w:ascii="Arial" w:hAnsi="Arial" w:cs="Arial"/>
          <w:lang w:eastAsia="en-US"/>
        </w:rPr>
        <w:t xml:space="preserve">Развитие информационной и </w:t>
      </w:r>
      <w:r w:rsidR="006A75FC">
        <w:rPr>
          <w:rFonts w:ascii="Arial" w:hAnsi="Arial" w:cs="Arial"/>
          <w:lang w:eastAsia="en-US"/>
        </w:rPr>
        <w:t xml:space="preserve">технологической </w:t>
      </w:r>
      <w:r w:rsidRPr="002E6E20">
        <w:rPr>
          <w:rFonts w:ascii="Arial" w:hAnsi="Arial" w:cs="Arial"/>
          <w:lang w:eastAsia="en-US"/>
        </w:rPr>
        <w:t>инфраструктуры</w:t>
      </w:r>
      <w:r w:rsidR="0082282E">
        <w:rPr>
          <w:rFonts w:ascii="Arial" w:hAnsi="Arial" w:cs="Arial"/>
          <w:lang w:eastAsia="en-US"/>
        </w:rPr>
        <w:t xml:space="preserve">  экосистемы</w:t>
      </w:r>
    </w:p>
    <w:p w:rsidR="00380198" w:rsidRDefault="00D37E76" w:rsidP="00D37E76">
      <w:pPr>
        <w:jc w:val="right"/>
        <w:rPr>
          <w:rFonts w:ascii="Arial" w:hAnsi="Arial" w:cs="Arial"/>
          <w:sz w:val="22"/>
          <w:szCs w:val="22"/>
        </w:rPr>
      </w:pPr>
      <w:r w:rsidRPr="002E6E20">
        <w:rPr>
          <w:rFonts w:ascii="Arial" w:hAnsi="Arial" w:cs="Arial"/>
          <w:lang w:eastAsia="en-US"/>
        </w:rPr>
        <w:t xml:space="preserve">цифровой экономики </w:t>
      </w:r>
      <w:r w:rsidR="0082282E">
        <w:rPr>
          <w:rFonts w:ascii="Arial" w:hAnsi="Arial" w:cs="Arial"/>
          <w:lang w:eastAsia="en-US"/>
        </w:rPr>
        <w:t>муниципального образования Московской области</w:t>
      </w:r>
      <w:r w:rsidRPr="0043047F">
        <w:rPr>
          <w:rFonts w:ascii="Arial" w:hAnsi="Arial" w:cs="Arial"/>
          <w:sz w:val="22"/>
          <w:szCs w:val="22"/>
        </w:rPr>
        <w:t>»</w:t>
      </w:r>
    </w:p>
    <w:p w:rsidR="0082282E" w:rsidRDefault="0082282E" w:rsidP="0082282E">
      <w:pPr>
        <w:jc w:val="both"/>
        <w:rPr>
          <w:rFonts w:ascii="Arial" w:hAnsi="Arial" w:cs="Arial"/>
          <w:sz w:val="22"/>
          <w:szCs w:val="22"/>
        </w:rPr>
      </w:pPr>
    </w:p>
    <w:p w:rsidR="00CD5B1E" w:rsidRDefault="00CD5B1E" w:rsidP="0082282E">
      <w:pPr>
        <w:jc w:val="both"/>
        <w:rPr>
          <w:rFonts w:ascii="Arial" w:hAnsi="Arial" w:cs="Arial"/>
          <w:sz w:val="22"/>
          <w:szCs w:val="22"/>
        </w:rPr>
      </w:pPr>
    </w:p>
    <w:p w:rsidR="00CD5B1E" w:rsidRPr="008D719E" w:rsidRDefault="00CD5B1E" w:rsidP="00CD5B1E">
      <w:pPr>
        <w:jc w:val="center"/>
        <w:rPr>
          <w:rFonts w:ascii="Arial" w:hAnsi="Arial" w:cs="Arial"/>
          <w:lang w:eastAsia="en-US"/>
        </w:rPr>
      </w:pPr>
      <w:r w:rsidRPr="008D719E">
        <w:rPr>
          <w:rFonts w:ascii="Arial" w:hAnsi="Arial" w:cs="Arial"/>
          <w:lang w:eastAsia="en-US"/>
        </w:rPr>
        <w:t xml:space="preserve">Перечень мероприятий Подпрограммы </w:t>
      </w:r>
      <w:r w:rsidRPr="008D719E">
        <w:rPr>
          <w:rFonts w:ascii="Arial" w:hAnsi="Arial" w:cs="Arial"/>
          <w:lang w:val="en-US" w:eastAsia="en-US"/>
        </w:rPr>
        <w:t>II</w:t>
      </w:r>
    </w:p>
    <w:p w:rsidR="00CD5B1E" w:rsidRDefault="00CD5B1E" w:rsidP="00CD5B1E">
      <w:pPr>
        <w:jc w:val="center"/>
        <w:rPr>
          <w:rFonts w:ascii="Arial" w:hAnsi="Arial" w:cs="Arial"/>
          <w:sz w:val="22"/>
          <w:szCs w:val="22"/>
        </w:rPr>
      </w:pPr>
      <w:r w:rsidRPr="008D719E">
        <w:rPr>
          <w:rFonts w:ascii="Arial" w:hAnsi="Arial" w:cs="Arial"/>
          <w:sz w:val="22"/>
          <w:szCs w:val="22"/>
        </w:rPr>
        <w:t>«</w:t>
      </w:r>
      <w:r w:rsidRPr="008D719E">
        <w:rPr>
          <w:rFonts w:ascii="Arial" w:hAnsi="Arial" w:cs="Arial"/>
          <w:lang w:eastAsia="en-US"/>
        </w:rPr>
        <w:t xml:space="preserve">Развитие информационной и </w:t>
      </w:r>
      <w:bookmarkStart w:id="15" w:name="OLE_LINK87"/>
      <w:bookmarkStart w:id="16" w:name="OLE_LINK88"/>
      <w:bookmarkStart w:id="17" w:name="OLE_LINK89"/>
      <w:bookmarkStart w:id="18" w:name="OLE_LINK90"/>
      <w:r w:rsidRPr="008D719E">
        <w:rPr>
          <w:rFonts w:ascii="Arial" w:hAnsi="Arial" w:cs="Arial"/>
          <w:lang w:eastAsia="en-US"/>
        </w:rPr>
        <w:t xml:space="preserve">технологической </w:t>
      </w:r>
      <w:bookmarkEnd w:id="15"/>
      <w:bookmarkEnd w:id="16"/>
      <w:bookmarkEnd w:id="17"/>
      <w:bookmarkEnd w:id="18"/>
      <w:r w:rsidRPr="008D719E">
        <w:rPr>
          <w:rFonts w:ascii="Arial" w:hAnsi="Arial" w:cs="Arial"/>
          <w:lang w:eastAsia="en-US"/>
        </w:rPr>
        <w:t xml:space="preserve">инфраструктуры  экосистемы цифровой экономики </w:t>
      </w:r>
      <w:r w:rsidRPr="008D719E">
        <w:rPr>
          <w:rFonts w:ascii="Arial" w:hAnsi="Arial" w:cs="Arial"/>
        </w:rPr>
        <w:t>муниципального образования</w:t>
      </w:r>
      <w:r>
        <w:rPr>
          <w:rFonts w:ascii="Arial" w:hAnsi="Arial" w:cs="Arial"/>
        </w:rPr>
        <w:t xml:space="preserve"> Московской области</w:t>
      </w:r>
      <w:r w:rsidRPr="0043047F">
        <w:rPr>
          <w:rFonts w:ascii="Arial" w:hAnsi="Arial" w:cs="Arial"/>
          <w:sz w:val="22"/>
          <w:szCs w:val="22"/>
        </w:rPr>
        <w:t>»</w:t>
      </w:r>
    </w:p>
    <w:p w:rsidR="00CD5B1E" w:rsidRDefault="00CD5B1E" w:rsidP="00CD5B1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49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6"/>
        <w:gridCol w:w="2724"/>
        <w:gridCol w:w="1559"/>
        <w:gridCol w:w="1269"/>
        <w:gridCol w:w="999"/>
        <w:gridCol w:w="1134"/>
        <w:gridCol w:w="1134"/>
        <w:gridCol w:w="992"/>
        <w:gridCol w:w="992"/>
        <w:gridCol w:w="985"/>
        <w:gridCol w:w="7"/>
        <w:gridCol w:w="1276"/>
        <w:gridCol w:w="1276"/>
      </w:tblGrid>
      <w:tr w:rsidR="00CD5B1E" w:rsidRPr="007122B1" w:rsidTr="006A75FC">
        <w:trPr>
          <w:trHeight w:val="21"/>
        </w:trPr>
        <w:tc>
          <w:tcPr>
            <w:tcW w:w="556" w:type="dxa"/>
            <w:vMerge w:val="restart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122B1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7122B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122B1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Перечень основных мероприятий по реализации подпрограммы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Перечень стандартных процедур, обеспечивающих выполнение мероприятия с указанием сроков исполнения</w:t>
            </w:r>
          </w:p>
        </w:tc>
        <w:tc>
          <w:tcPr>
            <w:tcW w:w="1269" w:type="dxa"/>
            <w:vMerge w:val="restart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9" w:type="dxa"/>
            <w:vMerge w:val="restart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Объем финансирования </w:t>
            </w:r>
            <w:r w:rsidRPr="007122B1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7122B1">
              <w:rPr>
                <w:rFonts w:ascii="Arial" w:hAnsi="Arial" w:cs="Arial"/>
                <w:sz w:val="18"/>
                <w:szCs w:val="18"/>
              </w:rPr>
              <w:t>тыс. руб.</w:t>
            </w:r>
            <w:r w:rsidRPr="007122B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5244" w:type="dxa"/>
            <w:gridSpan w:val="6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Объем финансирования по годам реализации, тыс. руб.:</w:t>
            </w:r>
          </w:p>
        </w:tc>
        <w:tc>
          <w:tcPr>
            <w:tcW w:w="1276" w:type="dxa"/>
            <w:vMerge w:val="restart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</w:t>
            </w:r>
            <w:r w:rsidRPr="007122B1">
              <w:rPr>
                <w:rFonts w:ascii="Arial" w:hAnsi="Arial" w:cs="Arial"/>
                <w:sz w:val="18"/>
                <w:szCs w:val="18"/>
              </w:rPr>
              <w:t>сполнитель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Результаты выполнения мероприятия </w:t>
            </w:r>
          </w:p>
        </w:tc>
      </w:tr>
      <w:tr w:rsidR="00CD5B1E" w:rsidRPr="007122B1" w:rsidTr="006A75FC">
        <w:trPr>
          <w:trHeight w:val="102"/>
        </w:trPr>
        <w:tc>
          <w:tcPr>
            <w:tcW w:w="556" w:type="dxa"/>
            <w:vMerge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Merge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Merge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2020 </w:t>
            </w:r>
          </w:p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2021 </w:t>
            </w:r>
          </w:p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2022</w:t>
            </w:r>
          </w:p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2023</w:t>
            </w:r>
          </w:p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992" w:type="dxa"/>
            <w:gridSpan w:val="2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2024</w:t>
            </w:r>
          </w:p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1276" w:type="dxa"/>
            <w:vMerge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B1E" w:rsidRPr="007122B1" w:rsidTr="006A75FC">
        <w:trPr>
          <w:trHeight w:val="21"/>
        </w:trPr>
        <w:tc>
          <w:tcPr>
            <w:tcW w:w="556" w:type="dxa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gridSpan w:val="2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CD5B1E" w:rsidRPr="007122B1" w:rsidTr="006A75FC">
        <w:trPr>
          <w:trHeight w:val="1596"/>
        </w:trPr>
        <w:tc>
          <w:tcPr>
            <w:tcW w:w="556" w:type="dxa"/>
            <w:vMerge w:val="restart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724" w:type="dxa"/>
            <w:vMerge w:val="restart"/>
          </w:tcPr>
          <w:p w:rsidR="00CD5B1E" w:rsidRPr="007122B1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Основное мероприятие </w:t>
            </w:r>
            <w:r w:rsidRPr="00410741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122B1">
              <w:rPr>
                <w:rFonts w:ascii="Arial" w:hAnsi="Arial" w:cs="Arial"/>
                <w:bCs/>
                <w:sz w:val="18"/>
                <w:szCs w:val="18"/>
              </w:rPr>
              <w:t>Информационная инфраструктура</w:t>
            </w:r>
          </w:p>
        </w:tc>
        <w:tc>
          <w:tcPr>
            <w:tcW w:w="1559" w:type="dxa"/>
            <w:vMerge w:val="restart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Всего </w:t>
            </w:r>
          </w:p>
        </w:tc>
        <w:tc>
          <w:tcPr>
            <w:tcW w:w="999" w:type="dxa"/>
            <w:vAlign w:val="center"/>
          </w:tcPr>
          <w:p w:rsidR="00CD5B1E" w:rsidRPr="007122B1" w:rsidRDefault="00B21A35" w:rsidP="00691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17 </w:t>
            </w:r>
            <w:r w:rsidR="006917E0">
              <w:rPr>
                <w:rFonts w:ascii="Arial" w:hAnsi="Arial" w:cs="Arial"/>
                <w:sz w:val="18"/>
                <w:szCs w:val="18"/>
              </w:rPr>
              <w:t>229</w:t>
            </w:r>
            <w:r w:rsidR="00CD5B1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D5B1E" w:rsidRPr="007122B1" w:rsidRDefault="00B21A35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2 828</w:t>
            </w:r>
            <w:r w:rsidR="00CD5B1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CD5B1E" w:rsidRPr="007122B1" w:rsidRDefault="00B21A35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7 000</w:t>
            </w:r>
            <w:r w:rsidR="00CD5B1E">
              <w:rPr>
                <w:rFonts w:ascii="Arial" w:hAnsi="Arial" w:cs="Arial"/>
                <w:sz w:val="18"/>
                <w:szCs w:val="18"/>
              </w:rPr>
              <w:t>,4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</w:t>
            </w:r>
            <w:r w:rsidR="00B21A35">
              <w:rPr>
                <w:rFonts w:ascii="Arial" w:hAnsi="Arial" w:cs="Arial"/>
                <w:sz w:val="18"/>
                <w:szCs w:val="18"/>
              </w:rPr>
              <w:t>490</w:t>
            </w:r>
            <w:r>
              <w:rPr>
                <w:rFonts w:ascii="Arial" w:hAnsi="Arial" w:cs="Arial"/>
                <w:sz w:val="18"/>
                <w:szCs w:val="18"/>
              </w:rPr>
              <w:t>,4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691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</w:t>
            </w:r>
            <w:r w:rsidR="006917E0">
              <w:rPr>
                <w:rFonts w:ascii="Arial" w:hAnsi="Arial" w:cs="Arial"/>
                <w:sz w:val="18"/>
                <w:szCs w:val="18"/>
              </w:rPr>
              <w:t>530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B21A3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2 380,0</w:t>
            </w:r>
          </w:p>
        </w:tc>
        <w:tc>
          <w:tcPr>
            <w:tcW w:w="1276" w:type="dxa"/>
            <w:tcBorders>
              <w:bottom w:val="nil"/>
            </w:tcBorders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  <w:noWrap/>
          </w:tcPr>
          <w:p w:rsidR="00CD5B1E" w:rsidRPr="007122B1" w:rsidRDefault="00CD5B1E" w:rsidP="00401A7B">
            <w:pPr>
              <w:ind w:left="-18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A35" w:rsidRPr="007122B1" w:rsidTr="006A75FC">
        <w:trPr>
          <w:trHeight w:val="59"/>
        </w:trPr>
        <w:tc>
          <w:tcPr>
            <w:tcW w:w="556" w:type="dxa"/>
            <w:vMerge/>
            <w:noWrap/>
          </w:tcPr>
          <w:p w:rsidR="00B21A35" w:rsidRPr="007122B1" w:rsidRDefault="00B21A35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  <w:vAlign w:val="center"/>
          </w:tcPr>
          <w:p w:rsidR="00B21A35" w:rsidRPr="007122B1" w:rsidRDefault="00B21A35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21A35" w:rsidRPr="007122B1" w:rsidRDefault="00B21A35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21A35" w:rsidRPr="007122B1" w:rsidRDefault="00B21A35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в том числе: 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B21A35" w:rsidRPr="007122B1" w:rsidRDefault="00B21A35" w:rsidP="00691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17 </w:t>
            </w:r>
            <w:r w:rsidR="006917E0">
              <w:rPr>
                <w:rFonts w:ascii="Arial" w:hAnsi="Arial" w:cs="Arial"/>
                <w:sz w:val="18"/>
                <w:szCs w:val="18"/>
              </w:rPr>
              <w:t>229</w:t>
            </w:r>
            <w:r>
              <w:rPr>
                <w:rFonts w:ascii="Arial" w:hAnsi="Arial" w:cs="Arial"/>
                <w:sz w:val="18"/>
                <w:szCs w:val="18"/>
              </w:rPr>
              <w:t>,8</w:t>
            </w:r>
          </w:p>
        </w:tc>
        <w:tc>
          <w:tcPr>
            <w:tcW w:w="1134" w:type="dxa"/>
            <w:vAlign w:val="center"/>
          </w:tcPr>
          <w:p w:rsidR="00B21A35" w:rsidRPr="007122B1" w:rsidRDefault="00B21A35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2 828,6</w:t>
            </w:r>
          </w:p>
        </w:tc>
        <w:tc>
          <w:tcPr>
            <w:tcW w:w="1134" w:type="dxa"/>
            <w:vAlign w:val="center"/>
          </w:tcPr>
          <w:p w:rsidR="00B21A35" w:rsidRPr="007122B1" w:rsidRDefault="00B21A35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7 000,4</w:t>
            </w:r>
          </w:p>
        </w:tc>
        <w:tc>
          <w:tcPr>
            <w:tcW w:w="992" w:type="dxa"/>
            <w:vAlign w:val="center"/>
          </w:tcPr>
          <w:p w:rsidR="00B21A35" w:rsidRPr="007122B1" w:rsidRDefault="00B21A35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2 490,4</w:t>
            </w:r>
          </w:p>
        </w:tc>
        <w:tc>
          <w:tcPr>
            <w:tcW w:w="992" w:type="dxa"/>
            <w:vAlign w:val="center"/>
          </w:tcPr>
          <w:p w:rsidR="00B21A35" w:rsidRPr="007122B1" w:rsidRDefault="00B21A35" w:rsidP="00691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</w:t>
            </w:r>
            <w:r w:rsidR="006917E0">
              <w:rPr>
                <w:rFonts w:ascii="Arial" w:hAnsi="Arial" w:cs="Arial"/>
                <w:sz w:val="18"/>
                <w:szCs w:val="18"/>
              </w:rPr>
              <w:t>530</w:t>
            </w:r>
            <w:r>
              <w:rPr>
                <w:rFonts w:ascii="Arial" w:hAnsi="Arial" w:cs="Arial"/>
                <w:sz w:val="18"/>
                <w:szCs w:val="18"/>
              </w:rPr>
              <w:t>,4</w:t>
            </w:r>
          </w:p>
        </w:tc>
        <w:tc>
          <w:tcPr>
            <w:tcW w:w="992" w:type="dxa"/>
            <w:gridSpan w:val="2"/>
            <w:vAlign w:val="center"/>
          </w:tcPr>
          <w:p w:rsidR="00B21A35" w:rsidRPr="007122B1" w:rsidRDefault="00B21A35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2 380,0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21A35" w:rsidRPr="007122B1" w:rsidRDefault="00B21A35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B21A35" w:rsidRPr="007122B1" w:rsidRDefault="00B21A35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B1E" w:rsidRPr="007122B1" w:rsidTr="006A75FC">
        <w:trPr>
          <w:trHeight w:val="21"/>
        </w:trPr>
        <w:tc>
          <w:tcPr>
            <w:tcW w:w="556" w:type="dxa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1.1.</w:t>
            </w:r>
          </w:p>
        </w:tc>
        <w:tc>
          <w:tcPr>
            <w:tcW w:w="2724" w:type="dxa"/>
          </w:tcPr>
          <w:p w:rsidR="00CD5B1E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Мероприятие 01.01.</w:t>
            </w:r>
          </w:p>
          <w:p w:rsidR="00CD5B1E" w:rsidRPr="007122B1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122B1">
              <w:rPr>
                <w:rFonts w:ascii="Arial" w:hAnsi="Arial" w:cs="Arial"/>
                <w:bCs/>
                <w:sz w:val="18"/>
                <w:szCs w:val="18"/>
              </w:rPr>
              <w:t xml:space="preserve">Обеспечение доступности для населения муниципального образования Московской области современных услуг широкополосного доступа в сеть Интернет </w:t>
            </w:r>
          </w:p>
        </w:tc>
        <w:tc>
          <w:tcPr>
            <w:tcW w:w="1559" w:type="dxa"/>
            <w:vMerge w:val="restart"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Проведение </w:t>
            </w:r>
            <w:r>
              <w:rPr>
                <w:rFonts w:ascii="Arial" w:hAnsi="Arial" w:cs="Arial"/>
                <w:sz w:val="18"/>
                <w:szCs w:val="18"/>
              </w:rPr>
              <w:t>конкурсных процедур в соответствии с Пла</w:t>
            </w:r>
            <w:r w:rsidRPr="007122B1">
              <w:rPr>
                <w:rFonts w:ascii="Arial" w:hAnsi="Arial" w:cs="Arial"/>
                <w:sz w:val="18"/>
                <w:szCs w:val="18"/>
              </w:rPr>
              <w:t>ном-графиком закупок. Заключение муници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пального контракта. Контроль исполнения работ в со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ответствии со сроками, определенными муни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ципальным контрактом.</w:t>
            </w: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6243" w:type="dxa"/>
            <w:gridSpan w:val="7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1276" w:type="dxa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Управление жилищно-коммунального хозяйства и благоустройства</w:t>
            </w:r>
          </w:p>
        </w:tc>
        <w:tc>
          <w:tcPr>
            <w:tcW w:w="1276" w:type="dxa"/>
            <w:noWrap/>
            <w:vAlign w:val="bottom"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Созданы условия для подключения многоквартирных жилых домов в информационно-телекоммуникационную сеть Интернет не менее чем 2 операторами связи</w:t>
            </w:r>
          </w:p>
        </w:tc>
      </w:tr>
      <w:tr w:rsidR="00CD5B1E" w:rsidRPr="007122B1" w:rsidTr="006A75FC">
        <w:trPr>
          <w:trHeight w:val="21"/>
        </w:trPr>
        <w:tc>
          <w:tcPr>
            <w:tcW w:w="556" w:type="dxa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1.2.</w:t>
            </w:r>
          </w:p>
        </w:tc>
        <w:tc>
          <w:tcPr>
            <w:tcW w:w="2724" w:type="dxa"/>
          </w:tcPr>
          <w:p w:rsidR="00CD5B1E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Мероприятие 01.02.</w:t>
            </w:r>
          </w:p>
          <w:p w:rsidR="00CD5B1E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122B1">
              <w:rPr>
                <w:rFonts w:ascii="Arial" w:hAnsi="Arial" w:cs="Arial"/>
                <w:bCs/>
                <w:sz w:val="18"/>
                <w:szCs w:val="18"/>
              </w:rPr>
              <w:t xml:space="preserve">Обеспечение ОМСУ муниципального </w:t>
            </w:r>
            <w:r>
              <w:rPr>
                <w:rFonts w:ascii="Arial" w:hAnsi="Arial" w:cs="Arial"/>
                <w:bCs/>
                <w:sz w:val="18"/>
                <w:szCs w:val="18"/>
              </w:rPr>
              <w:t>обра</w:t>
            </w:r>
            <w:r>
              <w:rPr>
                <w:rFonts w:ascii="Arial" w:hAnsi="Arial" w:cs="Arial"/>
                <w:bCs/>
                <w:sz w:val="18"/>
                <w:szCs w:val="18"/>
              </w:rPr>
              <w:softHyphen/>
              <w:t>зования Московской об</w:t>
            </w:r>
            <w:r w:rsidRPr="007122B1">
              <w:rPr>
                <w:rFonts w:ascii="Arial" w:hAnsi="Arial" w:cs="Arial"/>
                <w:bCs/>
                <w:sz w:val="18"/>
                <w:szCs w:val="18"/>
              </w:rPr>
              <w:t>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1 201,</w:t>
            </w:r>
            <w:r w:rsidR="00B21A3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236,4</w:t>
            </w:r>
          </w:p>
        </w:tc>
        <w:tc>
          <w:tcPr>
            <w:tcW w:w="113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236,4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236,4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246,</w:t>
            </w:r>
            <w:r w:rsidR="00B21A3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85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246,0</w:t>
            </w:r>
          </w:p>
        </w:tc>
        <w:tc>
          <w:tcPr>
            <w:tcW w:w="1283" w:type="dxa"/>
            <w:gridSpan w:val="2"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Управление информационных тех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 xml:space="preserve">нологий </w:t>
            </w:r>
          </w:p>
        </w:tc>
        <w:tc>
          <w:tcPr>
            <w:tcW w:w="1276" w:type="dxa"/>
            <w:noWrap/>
            <w:vAlign w:val="bottom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Администрация городского округа Ступино обеспечена </w:t>
            </w:r>
            <w:r w:rsidRPr="007122B1">
              <w:rPr>
                <w:rFonts w:ascii="Arial" w:hAnsi="Arial" w:cs="Arial"/>
                <w:bCs/>
                <w:sz w:val="18"/>
                <w:szCs w:val="18"/>
              </w:rPr>
              <w:t>широкополосным доступом в сеть Интернет</w:t>
            </w:r>
          </w:p>
        </w:tc>
      </w:tr>
      <w:tr w:rsidR="00CD5B1E" w:rsidRPr="007122B1" w:rsidTr="006A75FC">
        <w:trPr>
          <w:trHeight w:val="406"/>
        </w:trPr>
        <w:tc>
          <w:tcPr>
            <w:tcW w:w="556" w:type="dxa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  <w:r w:rsidRPr="007122B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24" w:type="dxa"/>
          </w:tcPr>
          <w:p w:rsidR="00CD5B1E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Мероприятие 01.03.</w:t>
            </w:r>
          </w:p>
          <w:p w:rsidR="00CD5B1E" w:rsidRPr="007122B1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122B1">
              <w:rPr>
                <w:rFonts w:ascii="Arial" w:hAnsi="Arial" w:cs="Arial"/>
                <w:bCs/>
                <w:sz w:val="18"/>
                <w:szCs w:val="18"/>
              </w:rPr>
              <w:t>Подключение ОМСУ муниципаль</w:t>
            </w:r>
            <w:r>
              <w:rPr>
                <w:rFonts w:ascii="Arial" w:hAnsi="Arial" w:cs="Arial"/>
                <w:bCs/>
                <w:sz w:val="18"/>
                <w:szCs w:val="18"/>
              </w:rPr>
              <w:t>ного образования Московской области к единой интегри</w:t>
            </w:r>
            <w:r w:rsidRPr="007122B1">
              <w:rPr>
                <w:rFonts w:ascii="Arial" w:hAnsi="Arial" w:cs="Arial"/>
                <w:bCs/>
                <w:sz w:val="18"/>
                <w:szCs w:val="18"/>
              </w:rPr>
              <w:t xml:space="preserve">рованной </w:t>
            </w:r>
            <w:proofErr w:type="spellStart"/>
            <w:r w:rsidRPr="007122B1">
              <w:rPr>
                <w:rFonts w:ascii="Arial" w:hAnsi="Arial" w:cs="Arial"/>
                <w:bCs/>
                <w:sz w:val="18"/>
                <w:szCs w:val="18"/>
              </w:rPr>
              <w:t>мультисервисной</w:t>
            </w:r>
            <w:proofErr w:type="spellEnd"/>
            <w:r w:rsidRPr="007122B1">
              <w:rPr>
                <w:rFonts w:ascii="Arial" w:hAnsi="Arial" w:cs="Arial"/>
                <w:bCs/>
                <w:sz w:val="18"/>
                <w:szCs w:val="18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6243" w:type="dxa"/>
            <w:gridSpan w:val="7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1276" w:type="dxa"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Управление информационных тех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нологий</w:t>
            </w:r>
          </w:p>
        </w:tc>
        <w:tc>
          <w:tcPr>
            <w:tcW w:w="1276" w:type="dxa"/>
            <w:noWrap/>
            <w:vAlign w:val="bottom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Администрация городского округа Ступино </w:t>
            </w:r>
            <w:r w:rsidRPr="007122B1">
              <w:rPr>
                <w:rFonts w:ascii="Arial" w:hAnsi="Arial" w:cs="Arial"/>
                <w:bCs/>
                <w:sz w:val="18"/>
                <w:szCs w:val="18"/>
              </w:rPr>
              <w:t>подключена к единой интегри</w:t>
            </w:r>
            <w:r w:rsidRPr="007122B1">
              <w:rPr>
                <w:rFonts w:ascii="Arial" w:hAnsi="Arial" w:cs="Arial"/>
                <w:bCs/>
                <w:sz w:val="18"/>
                <w:szCs w:val="18"/>
              </w:rPr>
              <w:softHyphen/>
              <w:t xml:space="preserve">рованной </w:t>
            </w:r>
            <w:proofErr w:type="spellStart"/>
            <w:r w:rsidRPr="007122B1">
              <w:rPr>
                <w:rFonts w:ascii="Arial" w:hAnsi="Arial" w:cs="Arial"/>
                <w:bCs/>
                <w:sz w:val="18"/>
                <w:szCs w:val="18"/>
              </w:rPr>
              <w:t>мультисервисной</w:t>
            </w:r>
            <w:proofErr w:type="spellEnd"/>
            <w:r w:rsidRPr="007122B1">
              <w:rPr>
                <w:rFonts w:ascii="Arial" w:hAnsi="Arial" w:cs="Arial"/>
                <w:bCs/>
                <w:sz w:val="18"/>
                <w:szCs w:val="18"/>
              </w:rPr>
              <w:t xml:space="preserve"> телекоммуникационной сети Правительства Московской области</w:t>
            </w:r>
          </w:p>
        </w:tc>
      </w:tr>
      <w:tr w:rsidR="00CD5B1E" w:rsidRPr="007122B1" w:rsidTr="006A75FC">
        <w:trPr>
          <w:trHeight w:val="21"/>
        </w:trPr>
        <w:tc>
          <w:tcPr>
            <w:tcW w:w="556" w:type="dxa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  <w:r w:rsidRPr="007122B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24" w:type="dxa"/>
          </w:tcPr>
          <w:p w:rsidR="00CD5B1E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Мероприятие 01.04.</w:t>
            </w:r>
          </w:p>
          <w:p w:rsidR="00CD5B1E" w:rsidRPr="007122B1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122B1">
              <w:rPr>
                <w:rFonts w:ascii="Arial" w:hAnsi="Arial" w:cs="Arial"/>
                <w:bCs/>
                <w:sz w:val="18"/>
                <w:szCs w:val="18"/>
              </w:rPr>
              <w:t>Обеспечение оборудованием и поддержание его работоспособности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CD5B1E" w:rsidRPr="007122B1" w:rsidRDefault="00B21A35" w:rsidP="00691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r w:rsidR="006917E0">
              <w:rPr>
                <w:rFonts w:ascii="Arial" w:hAnsi="Arial" w:cs="Arial"/>
                <w:sz w:val="18"/>
                <w:szCs w:val="18"/>
              </w:rPr>
              <w:t>622</w:t>
            </w:r>
            <w:r w:rsidR="00CD5B1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CD5B1E" w:rsidRPr="007122B1" w:rsidRDefault="00B21A35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2 508</w:t>
            </w:r>
            <w:r w:rsidR="00CD5B1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CD5B1E" w:rsidRPr="007122B1" w:rsidRDefault="00B21A35" w:rsidP="00B84A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  <w:r w:rsidR="00B84AAD">
              <w:rPr>
                <w:rFonts w:ascii="Arial" w:hAnsi="Arial" w:cs="Arial"/>
                <w:sz w:val="18"/>
                <w:szCs w:val="18"/>
              </w:rPr>
              <w:t>694</w:t>
            </w:r>
            <w:r w:rsidR="00CD5B1E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</w:t>
            </w:r>
            <w:r w:rsidR="00B21A35">
              <w:rPr>
                <w:rFonts w:ascii="Arial" w:hAnsi="Arial" w:cs="Arial"/>
                <w:sz w:val="18"/>
                <w:szCs w:val="18"/>
              </w:rPr>
              <w:t>170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691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</w:t>
            </w:r>
            <w:r w:rsidR="006917E0">
              <w:rPr>
                <w:rFonts w:ascii="Arial" w:hAnsi="Arial" w:cs="Arial"/>
                <w:sz w:val="18"/>
                <w:szCs w:val="18"/>
              </w:rPr>
              <w:t>200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2 050,0</w:t>
            </w:r>
          </w:p>
        </w:tc>
        <w:tc>
          <w:tcPr>
            <w:tcW w:w="1276" w:type="dxa"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Управление информационных тех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нологий</w:t>
            </w:r>
          </w:p>
        </w:tc>
        <w:tc>
          <w:tcPr>
            <w:tcW w:w="1276" w:type="dxa"/>
            <w:noWrap/>
            <w:vAlign w:val="bottom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Администрация городского округа Ступино  обеспечена бесперебойная работа вычислительной и офисной техникой</w:t>
            </w:r>
          </w:p>
        </w:tc>
      </w:tr>
      <w:tr w:rsidR="00CD5B1E" w:rsidRPr="007122B1" w:rsidTr="006A75FC">
        <w:trPr>
          <w:trHeight w:val="21"/>
        </w:trPr>
        <w:tc>
          <w:tcPr>
            <w:tcW w:w="556" w:type="dxa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  <w:r w:rsidRPr="007122B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24" w:type="dxa"/>
          </w:tcPr>
          <w:p w:rsidR="00CD5B1E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Мероприятие 01.05.</w:t>
            </w:r>
          </w:p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bCs/>
                <w:sz w:val="18"/>
                <w:szCs w:val="18"/>
              </w:rPr>
              <w:t xml:space="preserve">Обеспечение функционирования свободных </w:t>
            </w:r>
            <w:proofErr w:type="spellStart"/>
            <w:r w:rsidRPr="007122B1">
              <w:rPr>
                <w:rFonts w:ascii="Arial" w:hAnsi="Arial" w:cs="Arial"/>
                <w:bCs/>
                <w:sz w:val="18"/>
                <w:szCs w:val="18"/>
                <w:lang w:val="en-US"/>
              </w:rPr>
              <w:t>Wi</w:t>
            </w:r>
            <w:proofErr w:type="spellEnd"/>
            <w:r w:rsidRPr="007122B1">
              <w:rPr>
                <w:rFonts w:ascii="Arial" w:hAnsi="Arial" w:cs="Arial"/>
                <w:bCs/>
                <w:sz w:val="18"/>
                <w:szCs w:val="18"/>
              </w:rPr>
              <w:t>-</w:t>
            </w:r>
            <w:proofErr w:type="spellStart"/>
            <w:r w:rsidRPr="007122B1">
              <w:rPr>
                <w:rFonts w:ascii="Arial" w:hAnsi="Arial" w:cs="Arial"/>
                <w:bCs/>
                <w:sz w:val="18"/>
                <w:szCs w:val="18"/>
                <w:lang w:val="en-US"/>
              </w:rPr>
              <w:t>Fi</w:t>
            </w:r>
            <w:proofErr w:type="spellEnd"/>
            <w:r w:rsidRPr="007122B1">
              <w:rPr>
                <w:rFonts w:ascii="Arial" w:hAnsi="Arial" w:cs="Arial"/>
                <w:bCs/>
                <w:sz w:val="18"/>
                <w:szCs w:val="18"/>
              </w:rPr>
              <w:t xml:space="preserve"> зон на территории городского округа Ступино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CD5B1E" w:rsidRPr="007122B1" w:rsidRDefault="00B84AAD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406</w:t>
            </w:r>
            <w:r w:rsidR="00CD5B1E" w:rsidRPr="007122B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  <w:r w:rsidRPr="007122B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CD5B1E" w:rsidRPr="007122B1" w:rsidRDefault="00B84AAD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  <w:r w:rsidR="00CD5B1E" w:rsidRPr="007122B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  <w:r w:rsidRPr="007122B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84,0</w:t>
            </w:r>
          </w:p>
        </w:tc>
        <w:tc>
          <w:tcPr>
            <w:tcW w:w="992" w:type="dxa"/>
            <w:gridSpan w:val="2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84,0</w:t>
            </w:r>
          </w:p>
        </w:tc>
        <w:tc>
          <w:tcPr>
            <w:tcW w:w="1276" w:type="dxa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Управление информационных тех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нологий</w:t>
            </w:r>
          </w:p>
        </w:tc>
        <w:tc>
          <w:tcPr>
            <w:tcW w:w="1276" w:type="dxa"/>
            <w:noWrap/>
          </w:tcPr>
          <w:p w:rsidR="00CD5B1E" w:rsidRPr="007122B1" w:rsidRDefault="00CD5B1E" w:rsidP="00C90B23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bCs/>
                <w:sz w:val="18"/>
                <w:szCs w:val="18"/>
              </w:rPr>
              <w:t xml:space="preserve">Обеспечено функционирование свободных </w:t>
            </w:r>
            <w:proofErr w:type="spellStart"/>
            <w:r w:rsidRPr="007122B1">
              <w:rPr>
                <w:rFonts w:ascii="Arial" w:hAnsi="Arial" w:cs="Arial"/>
                <w:bCs/>
                <w:sz w:val="18"/>
                <w:szCs w:val="18"/>
                <w:lang w:val="en-US"/>
              </w:rPr>
              <w:t>Wi</w:t>
            </w:r>
            <w:proofErr w:type="spellEnd"/>
            <w:r w:rsidRPr="007122B1">
              <w:rPr>
                <w:rFonts w:ascii="Arial" w:hAnsi="Arial" w:cs="Arial"/>
                <w:bCs/>
                <w:sz w:val="18"/>
                <w:szCs w:val="18"/>
              </w:rPr>
              <w:t>-</w:t>
            </w:r>
            <w:proofErr w:type="spellStart"/>
            <w:r w:rsidRPr="007122B1">
              <w:rPr>
                <w:rFonts w:ascii="Arial" w:hAnsi="Arial" w:cs="Arial"/>
                <w:bCs/>
                <w:sz w:val="18"/>
                <w:szCs w:val="18"/>
                <w:lang w:val="en-US"/>
              </w:rPr>
              <w:t>Fi</w:t>
            </w:r>
            <w:proofErr w:type="spellEnd"/>
            <w:r w:rsidR="00C90B2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122B1">
              <w:rPr>
                <w:rFonts w:ascii="Arial" w:hAnsi="Arial" w:cs="Arial"/>
                <w:bCs/>
                <w:sz w:val="18"/>
                <w:szCs w:val="18"/>
              </w:rPr>
              <w:t>зон на территории городского округа Ступино</w:t>
            </w:r>
          </w:p>
        </w:tc>
      </w:tr>
      <w:tr w:rsidR="00CD5B1E" w:rsidRPr="007122B1" w:rsidTr="006A75FC">
        <w:trPr>
          <w:trHeight w:val="21"/>
        </w:trPr>
        <w:tc>
          <w:tcPr>
            <w:tcW w:w="556" w:type="dxa"/>
            <w:vMerge w:val="restart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24" w:type="dxa"/>
            <w:vMerge w:val="restart"/>
          </w:tcPr>
          <w:p w:rsidR="00CD5B1E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122B1">
              <w:rPr>
                <w:rFonts w:ascii="Arial" w:hAnsi="Arial" w:cs="Arial"/>
                <w:bCs/>
                <w:sz w:val="18"/>
                <w:szCs w:val="18"/>
              </w:rPr>
              <w:t>Информационная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безопасность</w:t>
            </w:r>
          </w:p>
        </w:tc>
        <w:tc>
          <w:tcPr>
            <w:tcW w:w="1559" w:type="dxa"/>
            <w:vMerge w:val="restart"/>
          </w:tcPr>
          <w:p w:rsidR="00CD5B1E" w:rsidRPr="007122B1" w:rsidRDefault="00CD5B1E" w:rsidP="00401A7B">
            <w:pPr>
              <w:ind w:right="-9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999" w:type="dxa"/>
            <w:vAlign w:val="center"/>
          </w:tcPr>
          <w:p w:rsidR="00CD5B1E" w:rsidRDefault="002417E2" w:rsidP="002417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5 388</w:t>
            </w:r>
            <w:r w:rsidR="00CD5B1E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CD5B1E" w:rsidRDefault="002417E2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645</w:t>
            </w:r>
            <w:r w:rsidR="00CD5B1E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CD5B1E" w:rsidRDefault="00CD5B1E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</w:t>
            </w:r>
            <w:r w:rsidR="00B21A35">
              <w:rPr>
                <w:rFonts w:ascii="Arial" w:hAnsi="Arial" w:cs="Arial"/>
                <w:sz w:val="18"/>
                <w:szCs w:val="18"/>
              </w:rPr>
              <w:t>747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CD5B1E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CD5B1E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828,0</w:t>
            </w:r>
          </w:p>
        </w:tc>
        <w:tc>
          <w:tcPr>
            <w:tcW w:w="992" w:type="dxa"/>
            <w:gridSpan w:val="2"/>
            <w:vAlign w:val="center"/>
          </w:tcPr>
          <w:p w:rsidR="00CD5B1E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1 328,0</w:t>
            </w:r>
          </w:p>
        </w:tc>
        <w:tc>
          <w:tcPr>
            <w:tcW w:w="1276" w:type="dxa"/>
            <w:vMerge w:val="restart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noWrap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A35" w:rsidRPr="007122B1" w:rsidTr="006A75FC">
        <w:trPr>
          <w:trHeight w:val="21"/>
        </w:trPr>
        <w:tc>
          <w:tcPr>
            <w:tcW w:w="556" w:type="dxa"/>
            <w:vMerge/>
            <w:noWrap/>
          </w:tcPr>
          <w:p w:rsidR="00B21A35" w:rsidRDefault="00B21A35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</w:tcPr>
          <w:p w:rsidR="00B21A35" w:rsidRDefault="00B21A35" w:rsidP="00401A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21A35" w:rsidRPr="007122B1" w:rsidRDefault="00B21A35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21A35" w:rsidRPr="007122B1" w:rsidRDefault="00B21A35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в том числе: 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B21A35" w:rsidRDefault="00B21A35" w:rsidP="00C766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5 3</w:t>
            </w:r>
            <w:r w:rsidR="00C766E1">
              <w:rPr>
                <w:rFonts w:ascii="Arial" w:hAnsi="Arial" w:cs="Arial"/>
                <w:sz w:val="18"/>
                <w:szCs w:val="18"/>
              </w:rPr>
              <w:t>88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B21A35" w:rsidRDefault="00B21A35" w:rsidP="00C766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C766E1">
              <w:rPr>
                <w:rFonts w:ascii="Arial" w:hAnsi="Arial" w:cs="Arial"/>
                <w:sz w:val="18"/>
                <w:szCs w:val="18"/>
              </w:rPr>
              <w:t>45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B21A35" w:rsidRDefault="00B21A35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1 747,0</w:t>
            </w:r>
          </w:p>
        </w:tc>
        <w:tc>
          <w:tcPr>
            <w:tcW w:w="992" w:type="dxa"/>
            <w:vAlign w:val="center"/>
          </w:tcPr>
          <w:p w:rsidR="00B21A35" w:rsidRDefault="00B21A35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21A35" w:rsidRDefault="00B21A35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828,0</w:t>
            </w:r>
          </w:p>
        </w:tc>
        <w:tc>
          <w:tcPr>
            <w:tcW w:w="992" w:type="dxa"/>
            <w:gridSpan w:val="2"/>
            <w:vAlign w:val="center"/>
          </w:tcPr>
          <w:p w:rsidR="00B21A35" w:rsidRDefault="00B21A35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1 328,0</w:t>
            </w:r>
          </w:p>
        </w:tc>
        <w:tc>
          <w:tcPr>
            <w:tcW w:w="1276" w:type="dxa"/>
            <w:vMerge/>
          </w:tcPr>
          <w:p w:rsidR="00B21A35" w:rsidRPr="007122B1" w:rsidRDefault="00B21A35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noWrap/>
            <w:vAlign w:val="bottom"/>
          </w:tcPr>
          <w:p w:rsidR="00B21A35" w:rsidRPr="007122B1" w:rsidRDefault="00B21A35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66E1" w:rsidRPr="007122B1" w:rsidTr="006A75FC">
        <w:trPr>
          <w:trHeight w:val="21"/>
        </w:trPr>
        <w:tc>
          <w:tcPr>
            <w:tcW w:w="556" w:type="dxa"/>
            <w:noWrap/>
          </w:tcPr>
          <w:p w:rsidR="00C766E1" w:rsidRDefault="00C766E1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2.1.</w:t>
            </w:r>
          </w:p>
        </w:tc>
        <w:tc>
          <w:tcPr>
            <w:tcW w:w="2724" w:type="dxa"/>
          </w:tcPr>
          <w:p w:rsidR="00C766E1" w:rsidRDefault="00C766E1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Мероприятие 02.01.</w:t>
            </w:r>
          </w:p>
          <w:p w:rsidR="00C766E1" w:rsidRDefault="00C766E1" w:rsidP="00401A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7122B1">
              <w:rPr>
                <w:rFonts w:ascii="Arial" w:hAnsi="Arial" w:cs="Arial"/>
                <w:bCs/>
                <w:sz w:val="18"/>
                <w:szCs w:val="18"/>
              </w:rPr>
              <w:t>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</w:t>
            </w:r>
            <w:r w:rsidRPr="007122B1">
              <w:rPr>
                <w:rFonts w:ascii="Arial" w:hAnsi="Arial" w:cs="Arial"/>
                <w:bCs/>
                <w:sz w:val="18"/>
                <w:szCs w:val="18"/>
              </w:rPr>
              <w:softHyphen/>
              <w:t>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</w:t>
            </w:r>
            <w:r w:rsidRPr="007122B1">
              <w:rPr>
                <w:rFonts w:ascii="Arial" w:hAnsi="Arial" w:cs="Arial"/>
                <w:bCs/>
                <w:sz w:val="18"/>
                <w:szCs w:val="18"/>
              </w:rPr>
              <w:softHyphen/>
              <w:t>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</w:t>
            </w:r>
            <w:proofErr w:type="gramEnd"/>
            <w:r w:rsidRPr="007122B1">
              <w:rPr>
                <w:rFonts w:ascii="Arial" w:hAnsi="Arial" w:cs="Arial"/>
                <w:bCs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1559" w:type="dxa"/>
          </w:tcPr>
          <w:p w:rsidR="00C766E1" w:rsidRPr="007122B1" w:rsidRDefault="00C766E1" w:rsidP="00401A7B">
            <w:pPr>
              <w:ind w:right="-92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Проведение конкурсных процедур в соответствии с Планом-графиком закупок. Заключение муниципаль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ного контракта. Контроль исполнения работ в соответствии со сроками, определенными муниципальным контрактом.</w:t>
            </w:r>
          </w:p>
        </w:tc>
        <w:tc>
          <w:tcPr>
            <w:tcW w:w="1269" w:type="dxa"/>
            <w:vAlign w:val="center"/>
          </w:tcPr>
          <w:p w:rsidR="00C766E1" w:rsidRPr="007122B1" w:rsidRDefault="00C766E1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C766E1" w:rsidRDefault="00C766E1" w:rsidP="00865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5 388,0</w:t>
            </w:r>
          </w:p>
        </w:tc>
        <w:tc>
          <w:tcPr>
            <w:tcW w:w="1134" w:type="dxa"/>
            <w:vAlign w:val="center"/>
          </w:tcPr>
          <w:p w:rsidR="00C766E1" w:rsidRDefault="00C766E1" w:rsidP="00865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645,0</w:t>
            </w:r>
          </w:p>
        </w:tc>
        <w:tc>
          <w:tcPr>
            <w:tcW w:w="1134" w:type="dxa"/>
            <w:vAlign w:val="center"/>
          </w:tcPr>
          <w:p w:rsidR="00C766E1" w:rsidRDefault="00C766E1" w:rsidP="00865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1 747,0</w:t>
            </w:r>
          </w:p>
        </w:tc>
        <w:tc>
          <w:tcPr>
            <w:tcW w:w="992" w:type="dxa"/>
            <w:vAlign w:val="center"/>
          </w:tcPr>
          <w:p w:rsidR="00C766E1" w:rsidRDefault="00C766E1" w:rsidP="00865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C766E1" w:rsidRDefault="00C766E1" w:rsidP="00865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828,0</w:t>
            </w:r>
          </w:p>
        </w:tc>
        <w:tc>
          <w:tcPr>
            <w:tcW w:w="992" w:type="dxa"/>
            <w:gridSpan w:val="2"/>
            <w:vAlign w:val="center"/>
          </w:tcPr>
          <w:p w:rsidR="00C766E1" w:rsidRDefault="00C766E1" w:rsidP="00865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1 328,0</w:t>
            </w:r>
          </w:p>
        </w:tc>
        <w:tc>
          <w:tcPr>
            <w:tcW w:w="1276" w:type="dxa"/>
          </w:tcPr>
          <w:p w:rsidR="00C766E1" w:rsidRPr="007122B1" w:rsidRDefault="00C766E1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Управление информационных тех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нологий</w:t>
            </w:r>
          </w:p>
        </w:tc>
        <w:tc>
          <w:tcPr>
            <w:tcW w:w="1276" w:type="dxa"/>
            <w:noWrap/>
          </w:tcPr>
          <w:p w:rsidR="00C766E1" w:rsidRPr="007122B1" w:rsidRDefault="00C766E1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Информационные системы ответствуют требованиям по защите информации. Уполномоченные сотрудники администрации городского округа обеспечены электронной подписью</w:t>
            </w:r>
          </w:p>
        </w:tc>
      </w:tr>
      <w:tr w:rsidR="00CD5B1E" w:rsidRPr="007122B1" w:rsidTr="006A75FC">
        <w:trPr>
          <w:trHeight w:val="21"/>
        </w:trPr>
        <w:tc>
          <w:tcPr>
            <w:tcW w:w="556" w:type="dxa"/>
            <w:vMerge w:val="restart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24" w:type="dxa"/>
            <w:vMerge w:val="restart"/>
          </w:tcPr>
          <w:p w:rsidR="00CD5B1E" w:rsidRPr="007122B1" w:rsidRDefault="00CD5B1E" w:rsidP="00401A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Основное мероприятие</w:t>
            </w:r>
            <w:r w:rsidRPr="005B06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B38BD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7122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 w:rsidRPr="00A173A5">
              <w:rPr>
                <w:rFonts w:ascii="Arial" w:hAnsi="Arial" w:cs="Arial"/>
                <w:bCs/>
                <w:sz w:val="18"/>
                <w:szCs w:val="18"/>
              </w:rPr>
              <w:t>Цифровое государственное управление</w:t>
            </w:r>
          </w:p>
        </w:tc>
        <w:tc>
          <w:tcPr>
            <w:tcW w:w="1559" w:type="dxa"/>
            <w:vMerge w:val="restart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999" w:type="dxa"/>
            <w:vAlign w:val="center"/>
          </w:tcPr>
          <w:p w:rsidR="00CD5B1E" w:rsidRPr="00BE4136" w:rsidRDefault="00B21A35" w:rsidP="00C766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 </w:t>
            </w:r>
            <w:r w:rsidR="00C766E1">
              <w:rPr>
                <w:rFonts w:ascii="Arial" w:hAnsi="Arial" w:cs="Arial"/>
                <w:sz w:val="18"/>
                <w:szCs w:val="18"/>
              </w:rPr>
              <w:t>496</w:t>
            </w:r>
            <w:r w:rsidR="00CD5B1E" w:rsidRPr="00BE4136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CD5B1E" w:rsidRPr="00BE4136" w:rsidRDefault="00CD5B1E" w:rsidP="00C766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BE4136">
              <w:rPr>
                <w:rFonts w:ascii="Arial" w:hAnsi="Arial" w:cs="Arial"/>
                <w:sz w:val="18"/>
                <w:szCs w:val="18"/>
              </w:rPr>
              <w:t> </w:t>
            </w:r>
            <w:r w:rsidR="00C766E1">
              <w:rPr>
                <w:rFonts w:ascii="Arial" w:hAnsi="Arial" w:cs="Arial"/>
                <w:sz w:val="18"/>
                <w:szCs w:val="18"/>
              </w:rPr>
              <w:t>188</w:t>
            </w:r>
            <w:r w:rsidRPr="00BE4136">
              <w:rPr>
                <w:rFonts w:ascii="Arial" w:hAnsi="Arial" w:cs="Arial"/>
                <w:sz w:val="18"/>
                <w:szCs w:val="18"/>
              </w:rPr>
              <w:t>,</w:t>
            </w:r>
            <w:r w:rsidR="00B21A3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D5B1E" w:rsidRPr="00BE4136" w:rsidRDefault="00B21A35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6 336</w:t>
            </w:r>
            <w:r w:rsidR="00CD5B1E" w:rsidRPr="00BE4136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CD5B1E" w:rsidRPr="00BE4136" w:rsidRDefault="00CD5B1E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4136">
              <w:rPr>
                <w:rFonts w:ascii="Arial" w:hAnsi="Arial" w:cs="Arial"/>
                <w:sz w:val="18"/>
                <w:szCs w:val="18"/>
              </w:rPr>
              <w:t>7 </w:t>
            </w:r>
            <w:r w:rsidR="00B21A35">
              <w:rPr>
                <w:rFonts w:ascii="Arial" w:hAnsi="Arial" w:cs="Arial"/>
                <w:sz w:val="18"/>
                <w:szCs w:val="18"/>
              </w:rPr>
              <w:t>365</w:t>
            </w:r>
            <w:r w:rsidRPr="00BE4136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CD5B1E" w:rsidRPr="00BE4136" w:rsidRDefault="009039F9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CD5B1E" w:rsidRPr="00BE41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1A35">
              <w:rPr>
                <w:rFonts w:ascii="Arial" w:hAnsi="Arial" w:cs="Arial"/>
                <w:sz w:val="18"/>
                <w:szCs w:val="18"/>
              </w:rPr>
              <w:t>660</w:t>
            </w:r>
            <w:r w:rsidR="00CD5B1E" w:rsidRPr="00BE4136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CD5B1E" w:rsidRPr="00BE4136" w:rsidRDefault="00B21A35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CD5B1E" w:rsidRPr="00BE413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946</w:t>
            </w:r>
            <w:r w:rsidR="00CD5B1E" w:rsidRPr="00BE4136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Merge w:val="restart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noWrap/>
            <w:vAlign w:val="bottom"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66E1" w:rsidRPr="007122B1" w:rsidTr="006A75FC">
        <w:trPr>
          <w:trHeight w:val="21"/>
        </w:trPr>
        <w:tc>
          <w:tcPr>
            <w:tcW w:w="556" w:type="dxa"/>
            <w:vMerge/>
            <w:noWrap/>
          </w:tcPr>
          <w:p w:rsidR="00C766E1" w:rsidRPr="007122B1" w:rsidRDefault="00C766E1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  <w:vAlign w:val="center"/>
          </w:tcPr>
          <w:p w:rsidR="00C766E1" w:rsidRPr="007122B1" w:rsidRDefault="00C766E1" w:rsidP="00401A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766E1" w:rsidRPr="007122B1" w:rsidRDefault="00C766E1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766E1" w:rsidRPr="007122B1" w:rsidRDefault="00C766E1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в том числе: 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C766E1" w:rsidRPr="00BE4136" w:rsidRDefault="00C766E1" w:rsidP="00865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37 496</w:t>
            </w:r>
            <w:r w:rsidRPr="00BE4136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C766E1" w:rsidRPr="00BE4136" w:rsidRDefault="00C766E1" w:rsidP="00865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BE4136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188</w:t>
            </w:r>
            <w:r w:rsidRPr="00BE4136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766E1" w:rsidRPr="00BE4136" w:rsidRDefault="00C766E1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6 336</w:t>
            </w:r>
            <w:r w:rsidRPr="00BE4136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C766E1" w:rsidRPr="00BE4136" w:rsidRDefault="00C766E1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4136">
              <w:rPr>
                <w:rFonts w:ascii="Arial" w:hAnsi="Arial" w:cs="Arial"/>
                <w:sz w:val="18"/>
                <w:szCs w:val="18"/>
              </w:rPr>
              <w:t>7 </w:t>
            </w:r>
            <w:r>
              <w:rPr>
                <w:rFonts w:ascii="Arial" w:hAnsi="Arial" w:cs="Arial"/>
                <w:sz w:val="18"/>
                <w:szCs w:val="18"/>
              </w:rPr>
              <w:t>365</w:t>
            </w:r>
            <w:r w:rsidRPr="00BE4136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C766E1" w:rsidRPr="00BE4136" w:rsidRDefault="00C766E1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BE413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660</w:t>
            </w:r>
            <w:r w:rsidRPr="00BE4136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C766E1" w:rsidRPr="00BE4136" w:rsidRDefault="00C766E1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BE413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946</w:t>
            </w:r>
            <w:r w:rsidRPr="00BE4136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C766E1" w:rsidRPr="007122B1" w:rsidRDefault="00C766E1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noWrap/>
            <w:vAlign w:val="bottom"/>
          </w:tcPr>
          <w:p w:rsidR="00C766E1" w:rsidRPr="007122B1" w:rsidRDefault="00C766E1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B1E" w:rsidRPr="007122B1" w:rsidTr="006A75FC">
        <w:trPr>
          <w:trHeight w:val="21"/>
        </w:trPr>
        <w:tc>
          <w:tcPr>
            <w:tcW w:w="556" w:type="dxa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3.1.</w:t>
            </w:r>
          </w:p>
        </w:tc>
        <w:tc>
          <w:tcPr>
            <w:tcW w:w="2724" w:type="dxa"/>
          </w:tcPr>
          <w:p w:rsidR="00CD5B1E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Мероприятие 03.01.</w:t>
            </w:r>
          </w:p>
          <w:p w:rsidR="00CD5B1E" w:rsidRPr="007122B1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122B1">
              <w:rPr>
                <w:rFonts w:ascii="Arial" w:hAnsi="Arial" w:cs="Arial"/>
                <w:bCs/>
                <w:sz w:val="18"/>
                <w:szCs w:val="18"/>
              </w:rPr>
              <w:t>Обеспечение программными продуктами</w:t>
            </w:r>
          </w:p>
        </w:tc>
        <w:tc>
          <w:tcPr>
            <w:tcW w:w="1559" w:type="dxa"/>
            <w:vMerge w:val="restart"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Проведение </w:t>
            </w:r>
            <w:r>
              <w:rPr>
                <w:rFonts w:ascii="Arial" w:hAnsi="Arial" w:cs="Arial"/>
                <w:sz w:val="18"/>
                <w:szCs w:val="18"/>
              </w:rPr>
              <w:t>конкурсных процедур в соответствии с Пла</w:t>
            </w:r>
            <w:r w:rsidRPr="007122B1">
              <w:rPr>
                <w:rFonts w:ascii="Arial" w:hAnsi="Arial" w:cs="Arial"/>
                <w:sz w:val="18"/>
                <w:szCs w:val="18"/>
              </w:rPr>
              <w:t>ном-графиком закупок. Заключение муници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пального контракта. Контроль исполнения работ в со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ответствии со сроками, определенными муни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ципальным контрактом.</w:t>
            </w: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CD5B1E" w:rsidRPr="00427458" w:rsidRDefault="009039F9" w:rsidP="009039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7 364</w:t>
            </w:r>
            <w:r w:rsidR="00CD5B1E" w:rsidRPr="00427458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CD5B1E" w:rsidRPr="00427458" w:rsidRDefault="00CD5B1E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4274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1A35">
              <w:rPr>
                <w:rFonts w:ascii="Arial" w:hAnsi="Arial" w:cs="Arial"/>
                <w:sz w:val="18"/>
                <w:szCs w:val="18"/>
              </w:rPr>
              <w:t>364</w:t>
            </w:r>
            <w:r w:rsidRPr="00427458">
              <w:rPr>
                <w:rFonts w:ascii="Arial" w:hAnsi="Arial" w:cs="Arial"/>
                <w:sz w:val="18"/>
                <w:szCs w:val="18"/>
              </w:rPr>
              <w:t>,</w:t>
            </w:r>
            <w:r w:rsidR="00B21A3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CD5B1E" w:rsidRPr="00427458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4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Pr="00427458" w:rsidRDefault="009039F9" w:rsidP="00B21A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Pr="00427458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4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D5B1E" w:rsidRPr="00427458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4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Управление информационных тех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нологий</w:t>
            </w:r>
          </w:p>
        </w:tc>
        <w:tc>
          <w:tcPr>
            <w:tcW w:w="1276" w:type="dxa"/>
            <w:noWrap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Функциональные (отраслевые) органы администрации городского округа Ступино Московской области </w:t>
            </w:r>
            <w:r>
              <w:rPr>
                <w:rFonts w:ascii="Arial" w:hAnsi="Arial" w:cs="Arial"/>
                <w:bCs/>
                <w:sz w:val="18"/>
                <w:szCs w:val="18"/>
              </w:rPr>
              <w:t>о</w:t>
            </w:r>
            <w:r w:rsidRPr="007122B1">
              <w:rPr>
                <w:rFonts w:ascii="Arial" w:hAnsi="Arial" w:cs="Arial"/>
                <w:bCs/>
                <w:sz w:val="18"/>
                <w:szCs w:val="18"/>
              </w:rPr>
              <w:t>беспечен</w:t>
            </w:r>
            <w:r>
              <w:rPr>
                <w:rFonts w:ascii="Arial" w:hAnsi="Arial" w:cs="Arial"/>
                <w:bCs/>
                <w:sz w:val="18"/>
                <w:szCs w:val="18"/>
              </w:rPr>
              <w:t>ы</w:t>
            </w:r>
            <w:r w:rsidRPr="007122B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необходимыми в работе </w:t>
            </w:r>
            <w:r w:rsidRPr="007122B1">
              <w:rPr>
                <w:rFonts w:ascii="Arial" w:hAnsi="Arial" w:cs="Arial"/>
                <w:bCs/>
                <w:sz w:val="18"/>
                <w:szCs w:val="18"/>
              </w:rPr>
              <w:t>программными продуктами</w:t>
            </w:r>
          </w:p>
        </w:tc>
      </w:tr>
      <w:tr w:rsidR="00CD5B1E" w:rsidRPr="007122B1" w:rsidTr="006A75FC">
        <w:trPr>
          <w:trHeight w:val="2691"/>
        </w:trPr>
        <w:tc>
          <w:tcPr>
            <w:tcW w:w="556" w:type="dxa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3.2.</w:t>
            </w:r>
          </w:p>
        </w:tc>
        <w:tc>
          <w:tcPr>
            <w:tcW w:w="2724" w:type="dxa"/>
          </w:tcPr>
          <w:p w:rsidR="00CD5B1E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Мероприятие 03.02.</w:t>
            </w:r>
          </w:p>
          <w:p w:rsidR="00CD5B1E" w:rsidRPr="007122B1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Внедрение и сопровож</w:t>
            </w:r>
            <w:r w:rsidRPr="007122B1">
              <w:rPr>
                <w:rFonts w:ascii="Arial" w:hAnsi="Arial" w:cs="Arial"/>
                <w:sz w:val="18"/>
                <w:szCs w:val="18"/>
              </w:rPr>
              <w:t>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1559" w:type="dxa"/>
            <w:vMerge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6243" w:type="dxa"/>
            <w:gridSpan w:val="7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В пределах средств, предусмотренных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1276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noWrap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</w:t>
            </w:r>
            <w:r w:rsidRPr="007122B1">
              <w:rPr>
                <w:rFonts w:ascii="Arial" w:hAnsi="Arial" w:cs="Arial"/>
                <w:sz w:val="18"/>
                <w:szCs w:val="18"/>
              </w:rPr>
              <w:t>нформационны</w:t>
            </w:r>
            <w:r>
              <w:rPr>
                <w:rFonts w:ascii="Arial" w:hAnsi="Arial" w:cs="Arial"/>
                <w:sz w:val="18"/>
                <w:szCs w:val="18"/>
              </w:rPr>
              <w:t xml:space="preserve">е системы </w:t>
            </w:r>
            <w:r w:rsidRPr="007122B1">
              <w:rPr>
                <w:rFonts w:ascii="Arial" w:hAnsi="Arial" w:cs="Arial"/>
                <w:sz w:val="18"/>
                <w:szCs w:val="18"/>
              </w:rPr>
              <w:t>поддержки оказания государственных и муниципальных услуг и обеспечивающих функций и контроля результативности деятельности ОМСУ</w:t>
            </w:r>
            <w:r>
              <w:rPr>
                <w:rFonts w:ascii="Arial" w:hAnsi="Arial" w:cs="Arial"/>
                <w:sz w:val="18"/>
                <w:szCs w:val="18"/>
              </w:rPr>
              <w:t xml:space="preserve"> функционируют в администрации городского округа Ступино Московской области в полном объеме</w:t>
            </w:r>
          </w:p>
        </w:tc>
      </w:tr>
      <w:tr w:rsidR="00CD5B1E" w:rsidRPr="007122B1" w:rsidTr="006A75FC">
        <w:trPr>
          <w:trHeight w:val="21"/>
        </w:trPr>
        <w:tc>
          <w:tcPr>
            <w:tcW w:w="556" w:type="dxa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3.3.</w:t>
            </w:r>
          </w:p>
        </w:tc>
        <w:tc>
          <w:tcPr>
            <w:tcW w:w="2724" w:type="dxa"/>
          </w:tcPr>
          <w:p w:rsidR="00CD5B1E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Мероприятие 03.03.</w:t>
            </w:r>
          </w:p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1559" w:type="dxa"/>
            <w:vMerge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CD5B1E" w:rsidRPr="007122B1" w:rsidRDefault="009039F9" w:rsidP="009039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 w:rsidR="00D654F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457</w:t>
            </w:r>
            <w:r w:rsidR="00CD5B1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2 149,8</w:t>
            </w:r>
          </w:p>
        </w:tc>
        <w:tc>
          <w:tcPr>
            <w:tcW w:w="1134" w:type="dxa"/>
            <w:vAlign w:val="center"/>
          </w:tcPr>
          <w:p w:rsidR="00CD5B1E" w:rsidRPr="007122B1" w:rsidRDefault="00D654FF" w:rsidP="00D654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CD5B1E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336</w:t>
            </w:r>
            <w:r w:rsidR="00CD5B1E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CD5B1E" w:rsidRPr="007122B1" w:rsidRDefault="009039F9" w:rsidP="009039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7 635</w:t>
            </w:r>
            <w:r w:rsidR="00CD5B1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D654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</w:t>
            </w:r>
            <w:r w:rsidR="00D654FF">
              <w:rPr>
                <w:rFonts w:ascii="Arial" w:hAnsi="Arial" w:cs="Arial"/>
                <w:sz w:val="18"/>
                <w:szCs w:val="18"/>
              </w:rPr>
              <w:t>66</w:t>
            </w: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CD5B1E" w:rsidRPr="007122B1" w:rsidRDefault="00CD5B1E" w:rsidP="00D654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</w:t>
            </w:r>
            <w:r w:rsidR="00D654FF">
              <w:rPr>
                <w:rFonts w:ascii="Arial" w:hAnsi="Arial" w:cs="Arial"/>
                <w:sz w:val="18"/>
                <w:szCs w:val="18"/>
              </w:rPr>
              <w:t>946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D654F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noWrap/>
            <w:vAlign w:val="bottom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B1E" w:rsidRPr="007122B1" w:rsidTr="006A75FC">
        <w:trPr>
          <w:trHeight w:val="21"/>
        </w:trPr>
        <w:tc>
          <w:tcPr>
            <w:tcW w:w="556" w:type="dxa"/>
            <w:noWrap/>
          </w:tcPr>
          <w:p w:rsidR="00CD5B1E" w:rsidRPr="007122B1" w:rsidRDefault="001D7F6B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2724" w:type="dxa"/>
          </w:tcPr>
          <w:p w:rsidR="00CD5B1E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Мероприятие 03.04.</w:t>
            </w:r>
          </w:p>
          <w:p w:rsidR="00CD5B1E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  <w:r w:rsidRPr="007122B1">
              <w:rPr>
                <w:rFonts w:ascii="Arial" w:hAnsi="Arial" w:cs="Arial"/>
                <w:sz w:val="18"/>
                <w:szCs w:val="18"/>
              </w:rPr>
              <w:t>олучение сведений государственной статистической информации</w:t>
            </w:r>
          </w:p>
        </w:tc>
        <w:tc>
          <w:tcPr>
            <w:tcW w:w="1559" w:type="dxa"/>
            <w:vMerge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CD5B1E" w:rsidRPr="007122B1" w:rsidRDefault="00C766E1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325</w:t>
            </w:r>
            <w:r w:rsidR="00D654FF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CD5B1E" w:rsidRPr="007122B1" w:rsidRDefault="00C766E1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325</w:t>
            </w:r>
            <w:r w:rsidR="00CD5B1E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CD5B1E" w:rsidRPr="007122B1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Pr="007122B1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Pr="007122B1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D5B1E" w:rsidRPr="007122B1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CD5B1E" w:rsidRPr="007122B1" w:rsidRDefault="00CD5B1E" w:rsidP="001D7F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Управление экономики и </w:t>
            </w:r>
            <w:r w:rsidR="001D7F6B">
              <w:rPr>
                <w:rFonts w:ascii="Arial" w:hAnsi="Arial" w:cs="Arial"/>
                <w:sz w:val="18"/>
                <w:szCs w:val="18"/>
              </w:rPr>
              <w:t>инвестиции</w:t>
            </w:r>
          </w:p>
        </w:tc>
        <w:tc>
          <w:tcPr>
            <w:tcW w:w="1276" w:type="dxa"/>
            <w:noWrap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Администрация городского округа Ступино получает сведения государственной статистической информации</w:t>
            </w:r>
          </w:p>
        </w:tc>
      </w:tr>
      <w:tr w:rsidR="00CD5B1E" w:rsidRPr="007122B1" w:rsidTr="006A75FC">
        <w:trPr>
          <w:trHeight w:val="21"/>
        </w:trPr>
        <w:tc>
          <w:tcPr>
            <w:tcW w:w="556" w:type="dxa"/>
            <w:noWrap/>
          </w:tcPr>
          <w:p w:rsidR="00CD5B1E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3.5.</w:t>
            </w:r>
          </w:p>
        </w:tc>
        <w:tc>
          <w:tcPr>
            <w:tcW w:w="2724" w:type="dxa"/>
          </w:tcPr>
          <w:p w:rsidR="00CD5B1E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Мероприятие 03.05.</w:t>
            </w:r>
          </w:p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8D2D22">
              <w:rPr>
                <w:rFonts w:ascii="Arial" w:hAnsi="Arial" w:cs="Arial"/>
                <w:sz w:val="18"/>
                <w:szCs w:val="18"/>
              </w:rPr>
              <w:t>Создание электронных массивов документов муниципального архива</w:t>
            </w:r>
          </w:p>
        </w:tc>
        <w:tc>
          <w:tcPr>
            <w:tcW w:w="1559" w:type="dxa"/>
            <w:vMerge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CD5B1E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350,0</w:t>
            </w:r>
          </w:p>
        </w:tc>
        <w:tc>
          <w:tcPr>
            <w:tcW w:w="1134" w:type="dxa"/>
            <w:vAlign w:val="center"/>
          </w:tcPr>
          <w:p w:rsidR="00CD5B1E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350,0</w:t>
            </w:r>
          </w:p>
        </w:tc>
        <w:tc>
          <w:tcPr>
            <w:tcW w:w="1134" w:type="dxa"/>
            <w:vAlign w:val="center"/>
          </w:tcPr>
          <w:p w:rsidR="00CD5B1E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D5B1E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Архивный отдел</w:t>
            </w:r>
          </w:p>
        </w:tc>
        <w:tc>
          <w:tcPr>
            <w:tcW w:w="1276" w:type="dxa"/>
            <w:noWrap/>
          </w:tcPr>
          <w:p w:rsidR="00CD5B1E" w:rsidRPr="0023768A" w:rsidRDefault="00CD5B1E" w:rsidP="0023768A">
            <w:pPr>
              <w:rPr>
                <w:rFonts w:ascii="Arial" w:hAnsi="Arial" w:cs="Arial"/>
                <w:sz w:val="18"/>
                <w:szCs w:val="18"/>
              </w:rPr>
            </w:pPr>
            <w:r w:rsidRPr="0023768A">
              <w:rPr>
                <w:rFonts w:ascii="Arial" w:hAnsi="Arial" w:cs="Arial"/>
                <w:sz w:val="18"/>
                <w:szCs w:val="18"/>
              </w:rPr>
              <w:t xml:space="preserve">Доля документов муниципального архива в </w:t>
            </w:r>
            <w:proofErr w:type="gramStart"/>
            <w:r w:rsidRPr="0023768A">
              <w:rPr>
                <w:rFonts w:ascii="Arial" w:hAnsi="Arial" w:cs="Arial"/>
                <w:sz w:val="18"/>
                <w:szCs w:val="18"/>
              </w:rPr>
              <w:t>электронной</w:t>
            </w:r>
            <w:proofErr w:type="gramEnd"/>
            <w:r w:rsidRPr="0023768A">
              <w:rPr>
                <w:rFonts w:ascii="Arial" w:hAnsi="Arial" w:cs="Arial"/>
                <w:sz w:val="18"/>
                <w:szCs w:val="18"/>
              </w:rPr>
              <w:t xml:space="preserve"> виде составляет к 2021 году не менее </w:t>
            </w:r>
            <w:r w:rsidR="0023768A" w:rsidRPr="0023768A">
              <w:rPr>
                <w:rFonts w:ascii="Arial" w:hAnsi="Arial" w:cs="Arial"/>
                <w:sz w:val="18"/>
                <w:szCs w:val="18"/>
              </w:rPr>
              <w:t>10</w:t>
            </w:r>
            <w:r w:rsidRPr="0023768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CD5B1E" w:rsidRPr="007122B1" w:rsidTr="006A75FC">
        <w:tblPrEx>
          <w:tblLook w:val="00A0"/>
        </w:tblPrEx>
        <w:trPr>
          <w:trHeight w:val="981"/>
        </w:trPr>
        <w:tc>
          <w:tcPr>
            <w:tcW w:w="556" w:type="dxa"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7122B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24" w:type="dxa"/>
          </w:tcPr>
          <w:p w:rsidR="00CD5B1E" w:rsidRPr="007122B1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Основное мероприятие</w:t>
            </w:r>
            <w:r w:rsidRPr="005B06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7122B1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DA2FF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EE2120">
              <w:rPr>
                <w:rFonts w:ascii="Arial" w:hAnsi="Arial" w:cs="Arial"/>
                <w:bCs/>
                <w:sz w:val="18"/>
                <w:szCs w:val="18"/>
              </w:rPr>
              <w:t>Цифровая культура</w:t>
            </w:r>
          </w:p>
        </w:tc>
        <w:tc>
          <w:tcPr>
            <w:tcW w:w="1559" w:type="dxa"/>
          </w:tcPr>
          <w:p w:rsidR="00CD5B1E" w:rsidRPr="00427458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Бюджет городского округа Ступино </w:t>
            </w:r>
          </w:p>
        </w:tc>
        <w:tc>
          <w:tcPr>
            <w:tcW w:w="99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B1E" w:rsidRPr="007122B1" w:rsidTr="006A75FC">
        <w:tblPrEx>
          <w:tblLook w:val="00A0"/>
        </w:tblPrEx>
        <w:trPr>
          <w:trHeight w:val="6830"/>
        </w:trPr>
        <w:tc>
          <w:tcPr>
            <w:tcW w:w="556" w:type="dxa"/>
            <w:noWrap/>
          </w:tcPr>
          <w:p w:rsidR="00CD5B1E" w:rsidRPr="00787013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013">
              <w:rPr>
                <w:rFonts w:ascii="Arial" w:hAnsi="Arial" w:cs="Arial"/>
                <w:sz w:val="18"/>
                <w:szCs w:val="18"/>
              </w:rPr>
              <w:t>4.1.</w:t>
            </w:r>
          </w:p>
        </w:tc>
        <w:tc>
          <w:tcPr>
            <w:tcW w:w="2724" w:type="dxa"/>
          </w:tcPr>
          <w:p w:rsidR="00CD5B1E" w:rsidRPr="00787013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87013">
              <w:rPr>
                <w:rFonts w:ascii="Arial" w:hAnsi="Arial" w:cs="Arial"/>
                <w:bCs/>
                <w:sz w:val="18"/>
                <w:szCs w:val="18"/>
              </w:rPr>
              <w:t xml:space="preserve">Мероприятие </w:t>
            </w:r>
            <w:r>
              <w:rPr>
                <w:rFonts w:ascii="Arial" w:hAnsi="Arial" w:cs="Arial"/>
                <w:bCs/>
                <w:sz w:val="18"/>
                <w:szCs w:val="18"/>
              </w:rPr>
              <w:t>04.0</w:t>
            </w:r>
            <w:r w:rsidRPr="00787013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  <w:p w:rsidR="00CD5B1E" w:rsidRPr="00787013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87013">
              <w:rPr>
                <w:rFonts w:ascii="Arial" w:hAnsi="Arial" w:cs="Arial"/>
                <w:sz w:val="18"/>
                <w:szCs w:val="18"/>
              </w:rPr>
              <w:t>Обеспечение муниципальных учреждений культуры доступом в информационно-телекоммуникационную сеть Интернет</w:t>
            </w:r>
          </w:p>
        </w:tc>
        <w:tc>
          <w:tcPr>
            <w:tcW w:w="1559" w:type="dxa"/>
          </w:tcPr>
          <w:p w:rsidR="00CD5B1E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Заключение муници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пального контракта. Контроль исполнения работ в со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ответствии со сроками, определенными муни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ципальным контрактом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D5B1E" w:rsidRPr="00427458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субсидий на иные цели.</w:t>
            </w:r>
          </w:p>
        </w:tc>
        <w:tc>
          <w:tcPr>
            <w:tcW w:w="1269" w:type="dxa"/>
            <w:vAlign w:val="center"/>
          </w:tcPr>
          <w:p w:rsidR="00CD5B1E" w:rsidRPr="00787013" w:rsidRDefault="00CD5B1E" w:rsidP="00401A7B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87013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6243" w:type="dxa"/>
            <w:gridSpan w:val="7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заложены в муниципальных заданиях в муниципальной программе «Культура»</w:t>
            </w:r>
          </w:p>
        </w:tc>
        <w:tc>
          <w:tcPr>
            <w:tcW w:w="1276" w:type="dxa"/>
          </w:tcPr>
          <w:p w:rsidR="00CD5B1E" w:rsidRPr="00787013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013">
              <w:rPr>
                <w:rFonts w:ascii="Arial" w:hAnsi="Arial" w:cs="Arial"/>
                <w:sz w:val="18"/>
                <w:szCs w:val="18"/>
              </w:rPr>
              <w:t>Комитет по культуре и организации досуга</w:t>
            </w:r>
          </w:p>
        </w:tc>
        <w:tc>
          <w:tcPr>
            <w:tcW w:w="1276" w:type="dxa"/>
          </w:tcPr>
          <w:p w:rsidR="00CD5B1E" w:rsidRPr="00787013" w:rsidRDefault="00CD5B1E" w:rsidP="00401A7B">
            <w:pPr>
              <w:pStyle w:val="a5"/>
              <w:tabs>
                <w:tab w:val="left" w:pos="218"/>
              </w:tabs>
              <w:spacing w:after="0" w:line="240" w:lineRule="auto"/>
              <w:ind w:left="0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787013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Муниципальные учреждения культуры, обеспечены доступом в</w:t>
            </w:r>
            <w:r w:rsidRPr="00787013" w:rsidDel="006F092A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</w:t>
            </w:r>
            <w:r w:rsidRPr="00787013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информационно-телекоммуникационную</w:t>
            </w:r>
            <w:r w:rsidRPr="00787013" w:rsidDel="006F092A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 </w:t>
            </w:r>
            <w:r w:rsidRPr="00787013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сеть Интернет на скорости:</w:t>
            </w:r>
          </w:p>
          <w:p w:rsidR="00CD5B1E" w:rsidRPr="00787013" w:rsidRDefault="00CD5B1E" w:rsidP="00401A7B">
            <w:pPr>
              <w:tabs>
                <w:tab w:val="num" w:pos="-65"/>
                <w:tab w:val="num" w:pos="0"/>
                <w:tab w:val="num" w:pos="77"/>
                <w:tab w:val="num" w:pos="360"/>
              </w:tabs>
              <w:ind w:left="57"/>
              <w:rPr>
                <w:rFonts w:ascii="Arial" w:hAnsi="Arial" w:cs="Arial"/>
                <w:bCs/>
                <w:sz w:val="18"/>
                <w:szCs w:val="18"/>
              </w:rPr>
            </w:pPr>
            <w:r w:rsidRPr="00787013">
              <w:rPr>
                <w:rFonts w:ascii="Arial" w:hAnsi="Arial" w:cs="Arial"/>
                <w:bCs/>
                <w:sz w:val="18"/>
                <w:szCs w:val="18"/>
              </w:rPr>
              <w:t>- для учреждений культуры, расположенных в городских населенных пунктах, – не менее 50 Мбит/</w:t>
            </w:r>
            <w:proofErr w:type="gramStart"/>
            <w:r w:rsidRPr="00787013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proofErr w:type="gramEnd"/>
            <w:r w:rsidRPr="00787013">
              <w:rPr>
                <w:rFonts w:ascii="Arial" w:hAnsi="Arial" w:cs="Arial"/>
                <w:bCs/>
                <w:sz w:val="18"/>
                <w:szCs w:val="18"/>
              </w:rPr>
              <w:t>;</w:t>
            </w:r>
          </w:p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87013">
              <w:rPr>
                <w:rFonts w:ascii="Arial" w:hAnsi="Arial" w:cs="Arial"/>
                <w:bCs/>
                <w:sz w:val="18"/>
                <w:szCs w:val="18"/>
              </w:rPr>
              <w:t>- для учреждений культуры, расположенных в сельских населенных пунктах, – не менее 10 Мбит/</w:t>
            </w:r>
            <w:proofErr w:type="gramStart"/>
            <w:r w:rsidRPr="00787013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proofErr w:type="gramEnd"/>
          </w:p>
        </w:tc>
      </w:tr>
      <w:tr w:rsidR="00CD5B1E" w:rsidRPr="002A736B" w:rsidTr="006A75FC">
        <w:trPr>
          <w:trHeight w:val="566"/>
        </w:trPr>
        <w:tc>
          <w:tcPr>
            <w:tcW w:w="556" w:type="dxa"/>
            <w:noWrap/>
          </w:tcPr>
          <w:p w:rsidR="00CD5B1E" w:rsidRPr="002A736B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736B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24" w:type="dxa"/>
          </w:tcPr>
          <w:p w:rsidR="00CD5B1E" w:rsidRDefault="00CD5B1E" w:rsidP="00401A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73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Основное мероприятие </w:t>
            </w:r>
            <w:r w:rsidRPr="002A736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</w:t>
            </w:r>
            <w:r w:rsidRPr="002A736B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  <w:p w:rsidR="00CD5B1E" w:rsidRPr="002A736B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A73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A736B">
              <w:rPr>
                <w:rFonts w:ascii="Arial" w:hAnsi="Arial" w:cs="Arial"/>
                <w:bCs/>
                <w:sz w:val="18"/>
                <w:szCs w:val="18"/>
              </w:rPr>
              <w:t>Федеральный проект «Информационная инфраструктура»</w:t>
            </w:r>
          </w:p>
        </w:tc>
        <w:tc>
          <w:tcPr>
            <w:tcW w:w="1559" w:type="dxa"/>
          </w:tcPr>
          <w:p w:rsidR="00CD5B1E" w:rsidRPr="002A736B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2A736B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736B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99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CD5B1E" w:rsidRPr="002A736B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noWrap/>
          </w:tcPr>
          <w:p w:rsidR="00CD5B1E" w:rsidRPr="002A736B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B1E" w:rsidRPr="007122B1" w:rsidTr="006A75FC">
        <w:trPr>
          <w:trHeight w:val="1014"/>
        </w:trPr>
        <w:tc>
          <w:tcPr>
            <w:tcW w:w="556" w:type="dxa"/>
            <w:noWrap/>
          </w:tcPr>
          <w:p w:rsidR="00CD5B1E" w:rsidRPr="00787013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013">
              <w:rPr>
                <w:rFonts w:ascii="Arial" w:hAnsi="Arial" w:cs="Arial"/>
                <w:sz w:val="18"/>
                <w:szCs w:val="18"/>
              </w:rPr>
              <w:t>5.1.</w:t>
            </w:r>
          </w:p>
        </w:tc>
        <w:tc>
          <w:tcPr>
            <w:tcW w:w="2724" w:type="dxa"/>
          </w:tcPr>
          <w:p w:rsidR="00CD5B1E" w:rsidRPr="00787013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87013">
              <w:rPr>
                <w:rFonts w:ascii="Arial" w:hAnsi="Arial" w:cs="Arial"/>
                <w:bCs/>
                <w:sz w:val="18"/>
                <w:szCs w:val="18"/>
              </w:rPr>
              <w:t xml:space="preserve">Мероприятие 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D</w:t>
            </w:r>
            <w:r w:rsidRPr="00CD5B1E">
              <w:rPr>
                <w:rFonts w:ascii="Arial" w:hAnsi="Arial" w:cs="Arial"/>
                <w:bCs/>
                <w:sz w:val="18"/>
                <w:szCs w:val="18"/>
              </w:rPr>
              <w:t>2.0</w:t>
            </w:r>
            <w:r w:rsidRPr="00787013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  <w:p w:rsidR="00CD5B1E" w:rsidRPr="00787013" w:rsidRDefault="00CD5B1E" w:rsidP="001D7F6B">
            <w:pPr>
              <w:tabs>
                <w:tab w:val="num" w:pos="360"/>
                <w:tab w:val="num" w:pos="502"/>
              </w:tabs>
              <w:ind w:lef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013">
              <w:rPr>
                <w:rFonts w:ascii="Arial" w:hAnsi="Arial" w:cs="Arial"/>
                <w:bCs/>
                <w:sz w:val="18"/>
                <w:szCs w:val="18"/>
              </w:rPr>
              <w:t xml:space="preserve">Обеспечение организаций начального общего, основного общего и среднего общего образования, находящихся </w:t>
            </w:r>
            <w:proofErr w:type="gramStart"/>
            <w:r w:rsidRPr="00787013">
              <w:rPr>
                <w:rFonts w:ascii="Arial" w:hAnsi="Arial" w:cs="Arial"/>
                <w:bCs/>
                <w:sz w:val="18"/>
                <w:szCs w:val="18"/>
              </w:rPr>
              <w:t>в</w:t>
            </w:r>
            <w:proofErr w:type="gramEnd"/>
            <w:r w:rsidRPr="00787013">
              <w:rPr>
                <w:rFonts w:ascii="Arial" w:hAnsi="Arial" w:cs="Arial"/>
                <w:bCs/>
                <w:sz w:val="18"/>
                <w:szCs w:val="18"/>
              </w:rPr>
              <w:t xml:space="preserve"> введении органов местного самоуправления муниципального образования Московской области, доступом в </w:t>
            </w:r>
            <w:r w:rsidR="001D7F6B">
              <w:rPr>
                <w:rFonts w:ascii="Arial" w:hAnsi="Arial" w:cs="Arial"/>
                <w:bCs/>
                <w:sz w:val="18"/>
                <w:szCs w:val="18"/>
              </w:rPr>
              <w:t xml:space="preserve">информационно-телекоммуникационную </w:t>
            </w:r>
            <w:r w:rsidRPr="00787013">
              <w:rPr>
                <w:rFonts w:ascii="Arial" w:hAnsi="Arial" w:cs="Arial"/>
                <w:bCs/>
                <w:sz w:val="18"/>
                <w:szCs w:val="18"/>
              </w:rPr>
              <w:t>сеть Интернет</w:t>
            </w:r>
          </w:p>
        </w:tc>
        <w:tc>
          <w:tcPr>
            <w:tcW w:w="1559" w:type="dxa"/>
          </w:tcPr>
          <w:p w:rsidR="00CD5B1E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Проведение </w:t>
            </w:r>
            <w:r>
              <w:rPr>
                <w:rFonts w:ascii="Arial" w:hAnsi="Arial" w:cs="Arial"/>
                <w:sz w:val="18"/>
                <w:szCs w:val="18"/>
              </w:rPr>
              <w:t>конкурсных процедур в соответствии с Пла</w:t>
            </w:r>
            <w:r w:rsidRPr="007122B1">
              <w:rPr>
                <w:rFonts w:ascii="Arial" w:hAnsi="Arial" w:cs="Arial"/>
                <w:sz w:val="18"/>
                <w:szCs w:val="18"/>
              </w:rPr>
              <w:t>ном-графиком закупок. Заключение муници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пального контракта. Контроль исполнения работ в со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ответствии со сроками, определенными муни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ципальным контрактом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D5B1E" w:rsidRPr="002A736B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субсидий на иные цели.</w:t>
            </w:r>
          </w:p>
        </w:tc>
        <w:tc>
          <w:tcPr>
            <w:tcW w:w="1269" w:type="dxa"/>
            <w:vAlign w:val="center"/>
          </w:tcPr>
          <w:p w:rsidR="00CD5B1E" w:rsidRPr="00787013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013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6243" w:type="dxa"/>
            <w:gridSpan w:val="7"/>
            <w:vAlign w:val="center"/>
          </w:tcPr>
          <w:p w:rsidR="00CD5B1E" w:rsidRPr="002A736B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заложены в муниципальных заданиях в муниципальной программе «Образование»</w:t>
            </w:r>
          </w:p>
        </w:tc>
        <w:tc>
          <w:tcPr>
            <w:tcW w:w="1276" w:type="dxa"/>
          </w:tcPr>
          <w:p w:rsidR="00CD5B1E" w:rsidRPr="00787013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787013">
              <w:rPr>
                <w:rFonts w:ascii="Arial" w:hAnsi="Arial" w:cs="Arial"/>
                <w:sz w:val="18"/>
                <w:szCs w:val="18"/>
              </w:rPr>
              <w:t>Управление образования</w:t>
            </w:r>
          </w:p>
        </w:tc>
        <w:tc>
          <w:tcPr>
            <w:tcW w:w="1276" w:type="dxa"/>
            <w:noWrap/>
            <w:vAlign w:val="bottom"/>
          </w:tcPr>
          <w:p w:rsidR="00CD5B1E" w:rsidRPr="00787013" w:rsidRDefault="00CD5B1E" w:rsidP="00401A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7013">
              <w:rPr>
                <w:rFonts w:ascii="Arial" w:hAnsi="Arial" w:cs="Arial"/>
                <w:bCs/>
                <w:sz w:val="18"/>
                <w:szCs w:val="18"/>
              </w:rPr>
              <w:t>Муниципальные учреждения дошкольного, начального общего, основного общего и среднего общего образования обеспечены доступом в информационно-телекоммуникационную сеть Интернет со скоростью</w:t>
            </w:r>
            <w:r w:rsidRPr="00787013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:rsidR="00CD5B1E" w:rsidRPr="00787013" w:rsidRDefault="00CD5B1E" w:rsidP="00401A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7013">
              <w:rPr>
                <w:rFonts w:ascii="Arial" w:hAnsi="Arial" w:cs="Arial"/>
                <w:color w:val="000000"/>
                <w:sz w:val="18"/>
                <w:szCs w:val="18"/>
              </w:rPr>
              <w:t xml:space="preserve">для дошкольных образовательных организаций– </w:t>
            </w:r>
            <w:proofErr w:type="gramStart"/>
            <w:r w:rsidRPr="00787013">
              <w:rPr>
                <w:rFonts w:ascii="Arial" w:hAnsi="Arial" w:cs="Arial"/>
                <w:color w:val="000000"/>
                <w:sz w:val="18"/>
                <w:szCs w:val="18"/>
              </w:rPr>
              <w:t>не</w:t>
            </w:r>
            <w:proofErr w:type="gramEnd"/>
            <w:r w:rsidRPr="00787013">
              <w:rPr>
                <w:rFonts w:ascii="Arial" w:hAnsi="Arial" w:cs="Arial"/>
                <w:color w:val="000000"/>
                <w:sz w:val="18"/>
                <w:szCs w:val="18"/>
              </w:rPr>
              <w:t xml:space="preserve"> менее 2</w:t>
            </w:r>
            <w:r w:rsidRPr="007870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  <w:r w:rsidRPr="00787013">
              <w:rPr>
                <w:rFonts w:ascii="Arial" w:hAnsi="Arial" w:cs="Arial"/>
                <w:color w:val="000000"/>
                <w:sz w:val="18"/>
                <w:szCs w:val="18"/>
              </w:rPr>
              <w:t>Мбит/с;</w:t>
            </w:r>
          </w:p>
          <w:p w:rsidR="00CD5B1E" w:rsidRPr="00787013" w:rsidRDefault="00CD5B1E" w:rsidP="00401A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7013">
              <w:rPr>
                <w:rFonts w:ascii="Arial" w:hAnsi="Arial" w:cs="Arial"/>
                <w:bCs/>
                <w:sz w:val="18"/>
                <w:szCs w:val="18"/>
              </w:rPr>
              <w:t>для общеобразовательных организаций, расположенных в городских поселениях и городских округах</w:t>
            </w:r>
            <w:r w:rsidRPr="00787013">
              <w:rPr>
                <w:rFonts w:ascii="Arial" w:hAnsi="Arial" w:cs="Arial"/>
                <w:color w:val="000000"/>
                <w:sz w:val="18"/>
                <w:szCs w:val="18"/>
              </w:rPr>
              <w:t>, – не менее 100 Мбит/</w:t>
            </w:r>
            <w:proofErr w:type="gramStart"/>
            <w:r w:rsidRPr="00787013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 w:rsidRPr="00787013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013">
              <w:rPr>
                <w:rFonts w:ascii="Arial" w:hAnsi="Arial" w:cs="Arial"/>
                <w:bCs/>
                <w:sz w:val="18"/>
                <w:szCs w:val="18"/>
              </w:rPr>
              <w:t>для общеобразовательных организаций, расположенных в сельских населенных пунктах</w:t>
            </w:r>
            <w:r w:rsidRPr="00787013">
              <w:rPr>
                <w:rFonts w:ascii="Arial" w:hAnsi="Arial" w:cs="Arial"/>
                <w:color w:val="000000"/>
                <w:sz w:val="18"/>
                <w:szCs w:val="18"/>
              </w:rPr>
              <w:t>, – не менее 0 Мбит/</w:t>
            </w:r>
            <w:proofErr w:type="gramStart"/>
            <w:r w:rsidRPr="00787013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 w:rsidRPr="007870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CD5B1E" w:rsidRPr="007122B1" w:rsidTr="006A75FC">
        <w:trPr>
          <w:trHeight w:val="341"/>
        </w:trPr>
        <w:tc>
          <w:tcPr>
            <w:tcW w:w="556" w:type="dxa"/>
            <w:vMerge w:val="restart"/>
            <w:noWrap/>
          </w:tcPr>
          <w:p w:rsidR="00CD5B1E" w:rsidRPr="007122B1" w:rsidRDefault="002D19F8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="00CD5B1E" w:rsidRPr="007122B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24" w:type="dxa"/>
            <w:vMerge w:val="restart"/>
          </w:tcPr>
          <w:p w:rsidR="00CD5B1E" w:rsidRPr="007122B1" w:rsidRDefault="00CD5B1E" w:rsidP="00401A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Основное мероприятие</w:t>
            </w:r>
            <w:r w:rsidRPr="005B06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</w:t>
            </w:r>
            <w:r w:rsidRPr="005B062D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7122B1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80A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A387B">
              <w:rPr>
                <w:rFonts w:ascii="Arial" w:hAnsi="Arial" w:cs="Arial"/>
                <w:bCs/>
                <w:sz w:val="18"/>
                <w:szCs w:val="18"/>
              </w:rPr>
              <w:t>Федеральный проект «Цифровая образовательная среда»</w:t>
            </w:r>
          </w:p>
        </w:tc>
        <w:tc>
          <w:tcPr>
            <w:tcW w:w="1559" w:type="dxa"/>
            <w:vMerge w:val="restart"/>
          </w:tcPr>
          <w:p w:rsidR="00CD5B1E" w:rsidRPr="00DA166F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999" w:type="dxa"/>
            <w:vAlign w:val="center"/>
          </w:tcPr>
          <w:p w:rsidR="00CD5B1E" w:rsidRPr="007122B1" w:rsidRDefault="009039F9" w:rsidP="009039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  <w:r w:rsidR="00D654F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354</w:t>
            </w:r>
            <w:r w:rsidR="00CD5B1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D5B1E" w:rsidRPr="007122B1" w:rsidRDefault="00D654FF" w:rsidP="00D654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CD5B1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562</w:t>
            </w:r>
            <w:r w:rsidR="00CD5B1E">
              <w:rPr>
                <w:rFonts w:ascii="Arial" w:hAnsi="Arial" w:cs="Arial"/>
                <w:sz w:val="18"/>
                <w:szCs w:val="18"/>
              </w:rPr>
              <w:t>,7</w:t>
            </w:r>
          </w:p>
        </w:tc>
        <w:tc>
          <w:tcPr>
            <w:tcW w:w="1134" w:type="dxa"/>
            <w:vAlign w:val="center"/>
          </w:tcPr>
          <w:p w:rsidR="00CD5B1E" w:rsidRPr="007122B1" w:rsidRDefault="009039F9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22 830,6</w:t>
            </w:r>
          </w:p>
        </w:tc>
        <w:tc>
          <w:tcPr>
            <w:tcW w:w="992" w:type="dxa"/>
            <w:vAlign w:val="center"/>
          </w:tcPr>
          <w:p w:rsidR="00CD5B1E" w:rsidRPr="007122B1" w:rsidRDefault="009039F9" w:rsidP="009039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  <w:r w:rsidR="00CD5B1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803</w:t>
            </w:r>
            <w:r w:rsidR="00CD5B1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D5B1E" w:rsidRPr="007122B1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20 157,0</w:t>
            </w:r>
          </w:p>
        </w:tc>
        <w:tc>
          <w:tcPr>
            <w:tcW w:w="992" w:type="dxa"/>
            <w:gridSpan w:val="2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noWrap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B1E" w:rsidRPr="007122B1" w:rsidTr="006A75FC">
        <w:trPr>
          <w:trHeight w:val="341"/>
        </w:trPr>
        <w:tc>
          <w:tcPr>
            <w:tcW w:w="556" w:type="dxa"/>
            <w:vMerge/>
            <w:noWrap/>
          </w:tcPr>
          <w:p w:rsidR="00CD5B1E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</w:tcPr>
          <w:p w:rsidR="00CD5B1E" w:rsidRDefault="00CD5B1E" w:rsidP="00401A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D5B1E" w:rsidRPr="00DA166F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CD5B1E" w:rsidRPr="007122B1" w:rsidRDefault="00CD5B1E" w:rsidP="00401A7B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CD5B1E" w:rsidRPr="007122B1" w:rsidRDefault="009039F9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6 926</w:t>
            </w:r>
            <w:r w:rsidR="00CD5B1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CD5B1E" w:rsidRPr="007122B1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346</w:t>
            </w:r>
            <w:r w:rsidR="00CD5B1E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134" w:type="dxa"/>
            <w:vAlign w:val="center"/>
          </w:tcPr>
          <w:p w:rsidR="00CD5B1E" w:rsidRPr="007122B1" w:rsidRDefault="009039F9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571,0</w:t>
            </w:r>
          </w:p>
        </w:tc>
        <w:tc>
          <w:tcPr>
            <w:tcW w:w="992" w:type="dxa"/>
            <w:vAlign w:val="center"/>
          </w:tcPr>
          <w:p w:rsidR="00CD5B1E" w:rsidRPr="007122B1" w:rsidRDefault="009039F9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1 372,0</w:t>
            </w:r>
          </w:p>
        </w:tc>
        <w:tc>
          <w:tcPr>
            <w:tcW w:w="992" w:type="dxa"/>
            <w:vAlign w:val="center"/>
          </w:tcPr>
          <w:p w:rsidR="00CD5B1E" w:rsidRPr="007122B1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4 637,0</w:t>
            </w:r>
          </w:p>
        </w:tc>
        <w:tc>
          <w:tcPr>
            <w:tcW w:w="992" w:type="dxa"/>
            <w:gridSpan w:val="2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noWrap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B1E" w:rsidRPr="007122B1" w:rsidTr="006A75FC">
        <w:trPr>
          <w:trHeight w:val="341"/>
        </w:trPr>
        <w:tc>
          <w:tcPr>
            <w:tcW w:w="556" w:type="dxa"/>
            <w:vMerge/>
            <w:noWrap/>
          </w:tcPr>
          <w:p w:rsidR="00CD5B1E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</w:tcPr>
          <w:p w:rsidR="00CD5B1E" w:rsidRDefault="00CD5B1E" w:rsidP="00401A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D5B1E" w:rsidRPr="00DA166F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9" w:type="dxa"/>
            <w:vAlign w:val="center"/>
          </w:tcPr>
          <w:p w:rsidR="00CD5B1E" w:rsidRDefault="009039F9" w:rsidP="009039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="00D654F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725</w:t>
            </w:r>
            <w:r w:rsidR="00CD5B1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CD5B1E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1 521</w:t>
            </w:r>
            <w:r w:rsidR="00CD5B1E">
              <w:rPr>
                <w:rFonts w:ascii="Arial" w:hAnsi="Arial" w:cs="Arial"/>
                <w:sz w:val="18"/>
                <w:szCs w:val="18"/>
              </w:rPr>
              <w:t>,8</w:t>
            </w:r>
          </w:p>
        </w:tc>
        <w:tc>
          <w:tcPr>
            <w:tcW w:w="1134" w:type="dxa"/>
            <w:vAlign w:val="center"/>
          </w:tcPr>
          <w:p w:rsidR="00CD5B1E" w:rsidRDefault="009039F9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5 564,9</w:t>
            </w:r>
          </w:p>
        </w:tc>
        <w:tc>
          <w:tcPr>
            <w:tcW w:w="992" w:type="dxa"/>
            <w:vAlign w:val="center"/>
          </w:tcPr>
          <w:p w:rsidR="00CD5B1E" w:rsidRDefault="009039F9" w:rsidP="00D654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13 119,2</w:t>
            </w:r>
          </w:p>
        </w:tc>
        <w:tc>
          <w:tcPr>
            <w:tcW w:w="992" w:type="dxa"/>
            <w:vAlign w:val="center"/>
          </w:tcPr>
          <w:p w:rsidR="00CD5B1E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15 520,</w:t>
            </w:r>
            <w:r w:rsidR="00CD5B1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D5B1E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noWrap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B1E" w:rsidRPr="007122B1" w:rsidTr="006A75FC">
        <w:trPr>
          <w:trHeight w:val="710"/>
        </w:trPr>
        <w:tc>
          <w:tcPr>
            <w:tcW w:w="556" w:type="dxa"/>
            <w:vMerge/>
            <w:noWrap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</w:tcPr>
          <w:p w:rsidR="00CD5B1E" w:rsidRPr="007122B1" w:rsidRDefault="00CD5B1E" w:rsidP="00401A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9" w:type="dxa"/>
            <w:vAlign w:val="center"/>
          </w:tcPr>
          <w:p w:rsidR="00CD5B1E" w:rsidRPr="007122B1" w:rsidRDefault="009039F9" w:rsidP="009039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49 701</w:t>
            </w:r>
            <w:r w:rsidR="00CD5B1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1 694,4</w:t>
            </w:r>
          </w:p>
        </w:tc>
        <w:tc>
          <w:tcPr>
            <w:tcW w:w="1134" w:type="dxa"/>
            <w:vAlign w:val="center"/>
          </w:tcPr>
          <w:p w:rsidR="00CD5B1E" w:rsidRPr="007122B1" w:rsidRDefault="009039F9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16 694,7</w:t>
            </w:r>
          </w:p>
        </w:tc>
        <w:tc>
          <w:tcPr>
            <w:tcW w:w="992" w:type="dxa"/>
            <w:vAlign w:val="center"/>
          </w:tcPr>
          <w:p w:rsidR="00CD5B1E" w:rsidRPr="007122B1" w:rsidRDefault="009039F9" w:rsidP="009039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 w:rsidR="00CD5B1E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312</w:t>
            </w:r>
            <w:r w:rsidR="00CD5B1E">
              <w:rPr>
                <w:rFonts w:ascii="Arial" w:hAnsi="Arial" w:cs="Arial"/>
                <w:sz w:val="18"/>
                <w:szCs w:val="18"/>
              </w:rPr>
              <w:t>,6</w:t>
            </w:r>
          </w:p>
        </w:tc>
        <w:tc>
          <w:tcPr>
            <w:tcW w:w="992" w:type="dxa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</w:tcPr>
          <w:p w:rsidR="00CD5B1E" w:rsidRPr="007122B1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noWrap/>
          </w:tcPr>
          <w:p w:rsidR="00CD5B1E" w:rsidRPr="007122B1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B1E" w:rsidRPr="00F05D67" w:rsidTr="002D19F8">
        <w:trPr>
          <w:trHeight w:val="992"/>
        </w:trPr>
        <w:tc>
          <w:tcPr>
            <w:tcW w:w="556" w:type="dxa"/>
            <w:vMerge w:val="restart"/>
            <w:noWrap/>
          </w:tcPr>
          <w:p w:rsidR="00CD5B1E" w:rsidRPr="00F05D67" w:rsidRDefault="002D19F8" w:rsidP="002D1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CD5B1E" w:rsidRPr="00F05D67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D5B1E" w:rsidRPr="00F05D6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24" w:type="dxa"/>
            <w:vMerge w:val="restart"/>
          </w:tcPr>
          <w:p w:rsidR="00CD5B1E" w:rsidRPr="00F05D67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05D67">
              <w:rPr>
                <w:rFonts w:ascii="Arial" w:hAnsi="Arial" w:cs="Arial"/>
                <w:bCs/>
                <w:sz w:val="18"/>
                <w:szCs w:val="18"/>
              </w:rPr>
              <w:t xml:space="preserve">Мероприятие 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E</w:t>
            </w:r>
            <w:r w:rsidRPr="002822C8">
              <w:rPr>
                <w:rFonts w:ascii="Arial" w:hAnsi="Arial" w:cs="Arial"/>
                <w:bCs/>
                <w:sz w:val="18"/>
                <w:szCs w:val="18"/>
              </w:rPr>
              <w:t>4.0</w:t>
            </w:r>
            <w:r w:rsidRPr="00F05D67"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  <w:p w:rsidR="00CD5B1E" w:rsidRPr="00F05D67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05D67">
              <w:rPr>
                <w:rFonts w:ascii="Arial" w:hAnsi="Arial" w:cs="Arial"/>
                <w:bCs/>
                <w:sz w:val="18"/>
                <w:szCs w:val="18"/>
              </w:rPr>
              <w:t>Оснащение планшетными компьютерами общеобразовательных организаций в Московской области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CD5B1E" w:rsidRPr="00F05D67" w:rsidRDefault="002D19F8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Проведение </w:t>
            </w:r>
            <w:r>
              <w:rPr>
                <w:rFonts w:ascii="Arial" w:hAnsi="Arial" w:cs="Arial"/>
                <w:sz w:val="18"/>
                <w:szCs w:val="18"/>
              </w:rPr>
              <w:t>конкурсных процедур в соответствии с Пла</w:t>
            </w:r>
            <w:r w:rsidRPr="007122B1">
              <w:rPr>
                <w:rFonts w:ascii="Arial" w:hAnsi="Arial" w:cs="Arial"/>
                <w:sz w:val="18"/>
                <w:szCs w:val="18"/>
              </w:rPr>
              <w:t>ном-графиком закупок. Заключение муници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пального контракта. Контроль исполнения работ в со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ответствии со сроками, определенными муни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ципальным контрактом</w:t>
            </w:r>
          </w:p>
        </w:tc>
        <w:tc>
          <w:tcPr>
            <w:tcW w:w="1269" w:type="dxa"/>
            <w:vAlign w:val="center"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CD5B1E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3 099</w:t>
            </w:r>
            <w:r w:rsidR="00CD5B1E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290,0</w:t>
            </w:r>
          </w:p>
        </w:tc>
        <w:tc>
          <w:tcPr>
            <w:tcW w:w="1134" w:type="dxa"/>
            <w:vAlign w:val="center"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2 809,0</w:t>
            </w:r>
          </w:p>
        </w:tc>
        <w:tc>
          <w:tcPr>
            <w:tcW w:w="992" w:type="dxa"/>
            <w:gridSpan w:val="2"/>
            <w:vAlign w:val="center"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noWrap/>
          </w:tcPr>
          <w:p w:rsidR="00CD5B1E" w:rsidRPr="00F05D67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Общеобразовательные учреждения оснащены планшетными компьютерами современными аппаратно-</w:t>
            </w:r>
          </w:p>
        </w:tc>
      </w:tr>
      <w:tr w:rsidR="00CD5B1E" w:rsidRPr="00F05D67" w:rsidTr="002D19F8">
        <w:trPr>
          <w:trHeight w:val="837"/>
        </w:trPr>
        <w:tc>
          <w:tcPr>
            <w:tcW w:w="556" w:type="dxa"/>
            <w:vMerge/>
            <w:noWrap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  <w:tcBorders>
              <w:right w:val="single" w:sz="4" w:space="0" w:color="auto"/>
            </w:tcBorders>
          </w:tcPr>
          <w:p w:rsidR="00CD5B1E" w:rsidRPr="00F05D67" w:rsidRDefault="00CD5B1E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  <w:vAlign w:val="center"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9" w:type="dxa"/>
            <w:vAlign w:val="center"/>
          </w:tcPr>
          <w:p w:rsidR="00CD5B1E" w:rsidRPr="00F05D67" w:rsidRDefault="00D654FF" w:rsidP="00D654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CD5B1E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361</w:t>
            </w:r>
            <w:r w:rsidR="00CD5B1E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957,0</w:t>
            </w:r>
          </w:p>
        </w:tc>
        <w:tc>
          <w:tcPr>
            <w:tcW w:w="1134" w:type="dxa"/>
            <w:vAlign w:val="center"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D5B1E" w:rsidRPr="00F05D67" w:rsidRDefault="00D654FF" w:rsidP="00D654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9 404,0</w:t>
            </w:r>
          </w:p>
        </w:tc>
        <w:tc>
          <w:tcPr>
            <w:tcW w:w="992" w:type="dxa"/>
            <w:gridSpan w:val="2"/>
            <w:vAlign w:val="center"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</w:tcPr>
          <w:p w:rsidR="00CD5B1E" w:rsidRPr="00F05D67" w:rsidRDefault="00CD5B1E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noWrap/>
            <w:vAlign w:val="bottom"/>
          </w:tcPr>
          <w:p w:rsidR="00CD5B1E" w:rsidRPr="00F05D67" w:rsidRDefault="00CD5B1E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54FF" w:rsidRPr="007122B1" w:rsidTr="002D19F8">
        <w:trPr>
          <w:trHeight w:val="990"/>
        </w:trPr>
        <w:tc>
          <w:tcPr>
            <w:tcW w:w="556" w:type="dxa"/>
            <w:vMerge w:val="restart"/>
            <w:noWrap/>
          </w:tcPr>
          <w:p w:rsidR="00D654FF" w:rsidRPr="00F05D67" w:rsidRDefault="00A11BA7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6.2.</w:t>
            </w:r>
          </w:p>
        </w:tc>
        <w:tc>
          <w:tcPr>
            <w:tcW w:w="2724" w:type="dxa"/>
            <w:vMerge w:val="restart"/>
            <w:tcBorders>
              <w:right w:val="single" w:sz="4" w:space="0" w:color="auto"/>
            </w:tcBorders>
          </w:tcPr>
          <w:p w:rsidR="00D654FF" w:rsidRPr="00F05D67" w:rsidRDefault="00D654FF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05D67">
              <w:rPr>
                <w:rFonts w:ascii="Arial" w:hAnsi="Arial" w:cs="Arial"/>
                <w:bCs/>
                <w:sz w:val="18"/>
                <w:szCs w:val="18"/>
              </w:rPr>
              <w:t xml:space="preserve">Мероприятие 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E</w:t>
            </w:r>
            <w:r w:rsidRPr="002822C8">
              <w:rPr>
                <w:rFonts w:ascii="Arial" w:hAnsi="Arial" w:cs="Arial"/>
                <w:bCs/>
                <w:sz w:val="18"/>
                <w:szCs w:val="18"/>
              </w:rPr>
              <w:t>4.0</w:t>
            </w:r>
            <w:r w:rsidRPr="00F05D67"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  <w:p w:rsidR="00D654FF" w:rsidRPr="00F05D67" w:rsidRDefault="00D654FF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05D67">
              <w:rPr>
                <w:rFonts w:ascii="Arial" w:hAnsi="Arial" w:cs="Arial"/>
                <w:bCs/>
                <w:sz w:val="18"/>
                <w:szCs w:val="18"/>
              </w:rPr>
              <w:t xml:space="preserve">Оснащение </w:t>
            </w:r>
            <w:proofErr w:type="spellStart"/>
            <w:r w:rsidRPr="00F05D67">
              <w:rPr>
                <w:rFonts w:ascii="Arial" w:hAnsi="Arial" w:cs="Arial"/>
                <w:bCs/>
                <w:sz w:val="18"/>
                <w:szCs w:val="18"/>
              </w:rPr>
              <w:t>мультимедийными</w:t>
            </w:r>
            <w:proofErr w:type="spellEnd"/>
            <w:r w:rsidRPr="00F05D67">
              <w:rPr>
                <w:rFonts w:ascii="Arial" w:hAnsi="Arial" w:cs="Arial"/>
                <w:bCs/>
                <w:sz w:val="18"/>
                <w:szCs w:val="18"/>
              </w:rPr>
              <w:t xml:space="preserve"> проекторами и экранами для </w:t>
            </w:r>
            <w:proofErr w:type="spellStart"/>
            <w:r w:rsidRPr="00F05D67">
              <w:rPr>
                <w:rFonts w:ascii="Arial" w:hAnsi="Arial" w:cs="Arial"/>
                <w:bCs/>
                <w:sz w:val="18"/>
                <w:szCs w:val="18"/>
              </w:rPr>
              <w:t>мультимедийных</w:t>
            </w:r>
            <w:proofErr w:type="spellEnd"/>
            <w:r w:rsidRPr="00F05D67">
              <w:rPr>
                <w:rFonts w:ascii="Arial" w:hAnsi="Arial" w:cs="Arial"/>
                <w:bCs/>
                <w:sz w:val="18"/>
                <w:szCs w:val="18"/>
              </w:rPr>
              <w:t xml:space="preserve"> проекторов общеобразовательных организаций в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1 828,0</w:t>
            </w:r>
          </w:p>
        </w:tc>
        <w:tc>
          <w:tcPr>
            <w:tcW w:w="1134" w:type="dxa"/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D654FF" w:rsidRPr="00F05D67" w:rsidRDefault="00D654FF" w:rsidP="00D654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1 828,0</w:t>
            </w:r>
          </w:p>
        </w:tc>
        <w:tc>
          <w:tcPr>
            <w:tcW w:w="992" w:type="dxa"/>
            <w:gridSpan w:val="2"/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noWrap/>
          </w:tcPr>
          <w:p w:rsidR="00D654FF" w:rsidRPr="007122B1" w:rsidRDefault="00D654FF" w:rsidP="00401A7B">
            <w:pPr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 xml:space="preserve">Общеобразовательные учреждения </w:t>
            </w:r>
            <w:r>
              <w:rPr>
                <w:rFonts w:ascii="Arial" w:hAnsi="Arial" w:cs="Arial"/>
                <w:sz w:val="18"/>
                <w:szCs w:val="18"/>
              </w:rPr>
              <w:t xml:space="preserve">оснащены </w:t>
            </w:r>
            <w:proofErr w:type="spellStart"/>
            <w:r w:rsidRPr="00F05D67">
              <w:rPr>
                <w:rFonts w:ascii="Arial" w:hAnsi="Arial" w:cs="Arial"/>
                <w:sz w:val="18"/>
                <w:szCs w:val="18"/>
              </w:rPr>
              <w:t>мультимедийными</w:t>
            </w:r>
            <w:proofErr w:type="spellEnd"/>
            <w:r w:rsidRPr="00F05D67">
              <w:rPr>
                <w:rFonts w:ascii="Arial" w:hAnsi="Arial" w:cs="Arial"/>
                <w:sz w:val="18"/>
                <w:szCs w:val="18"/>
              </w:rPr>
              <w:t xml:space="preserve"> проекторами и экранами для </w:t>
            </w:r>
            <w:proofErr w:type="spellStart"/>
            <w:r w:rsidRPr="00F05D67">
              <w:rPr>
                <w:rFonts w:ascii="Arial" w:hAnsi="Arial" w:cs="Arial"/>
                <w:sz w:val="18"/>
                <w:szCs w:val="18"/>
              </w:rPr>
              <w:t>мультимедийных</w:t>
            </w:r>
            <w:proofErr w:type="spellEnd"/>
            <w:r w:rsidRPr="00F05D67">
              <w:rPr>
                <w:rFonts w:ascii="Arial" w:hAnsi="Arial" w:cs="Arial"/>
                <w:sz w:val="18"/>
                <w:szCs w:val="18"/>
              </w:rPr>
              <w:t xml:space="preserve"> проекторов</w:t>
            </w:r>
          </w:p>
        </w:tc>
      </w:tr>
      <w:tr w:rsidR="00D654FF" w:rsidRPr="007122B1" w:rsidTr="002D19F8">
        <w:trPr>
          <w:trHeight w:val="1682"/>
        </w:trPr>
        <w:tc>
          <w:tcPr>
            <w:tcW w:w="556" w:type="dxa"/>
            <w:vMerge/>
            <w:noWrap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  <w:tcBorders>
              <w:right w:val="single" w:sz="4" w:space="0" w:color="auto"/>
            </w:tcBorders>
          </w:tcPr>
          <w:p w:rsidR="00D654FF" w:rsidRPr="00F05D67" w:rsidRDefault="00D654FF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9" w:type="dxa"/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6 116,0</w:t>
            </w:r>
          </w:p>
        </w:tc>
        <w:tc>
          <w:tcPr>
            <w:tcW w:w="1134" w:type="dxa"/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D654FF" w:rsidRPr="00F05D67" w:rsidRDefault="00D654FF" w:rsidP="00D654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6 116,0</w:t>
            </w:r>
          </w:p>
        </w:tc>
        <w:tc>
          <w:tcPr>
            <w:tcW w:w="992" w:type="dxa"/>
            <w:gridSpan w:val="2"/>
            <w:vAlign w:val="center"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</w:tcPr>
          <w:p w:rsidR="00D654FF" w:rsidRPr="00F05D67" w:rsidRDefault="00D654F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noWrap/>
            <w:vAlign w:val="bottom"/>
          </w:tcPr>
          <w:p w:rsidR="00D654FF" w:rsidRPr="00F05D67" w:rsidRDefault="00D654FF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C3F" w:rsidRPr="007122B1" w:rsidTr="00661C3F">
        <w:trPr>
          <w:trHeight w:val="1236"/>
        </w:trPr>
        <w:tc>
          <w:tcPr>
            <w:tcW w:w="556" w:type="dxa"/>
            <w:tcBorders>
              <w:bottom w:val="nil"/>
            </w:tcBorders>
            <w:noWrap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6.3.</w:t>
            </w:r>
          </w:p>
        </w:tc>
        <w:tc>
          <w:tcPr>
            <w:tcW w:w="2724" w:type="dxa"/>
            <w:vMerge w:val="restart"/>
            <w:tcBorders>
              <w:right w:val="single" w:sz="4" w:space="0" w:color="auto"/>
            </w:tcBorders>
          </w:tcPr>
          <w:p w:rsidR="00661C3F" w:rsidRPr="001D4EC7" w:rsidRDefault="00661C3F" w:rsidP="00661C3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D4EC7">
              <w:rPr>
                <w:rFonts w:ascii="Arial" w:hAnsi="Arial" w:cs="Arial"/>
                <w:bCs/>
                <w:sz w:val="18"/>
                <w:szCs w:val="18"/>
              </w:rPr>
              <w:t xml:space="preserve">Мероприятие 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E</w:t>
            </w:r>
            <w:r w:rsidRPr="002822C8">
              <w:rPr>
                <w:rFonts w:ascii="Arial" w:hAnsi="Arial" w:cs="Arial"/>
                <w:bCs/>
                <w:sz w:val="18"/>
                <w:szCs w:val="18"/>
              </w:rPr>
              <w:t>4.0</w:t>
            </w:r>
            <w:r w:rsidRPr="001D4EC7"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  <w:p w:rsidR="00661C3F" w:rsidRPr="00F05D67" w:rsidRDefault="00661C3F" w:rsidP="00661C3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D4EC7">
              <w:rPr>
                <w:rFonts w:ascii="Arial" w:hAnsi="Arial" w:cs="Arial"/>
                <w:bCs/>
                <w:sz w:val="18"/>
                <w:szCs w:val="18"/>
              </w:rPr>
              <w:t>Внедрение целевой модели цифровой образовательной среды в общеобразовательных организациях и профессиональных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  <w:vAlign w:val="center"/>
          </w:tcPr>
          <w:p w:rsidR="00661C3F" w:rsidRPr="00F05D67" w:rsidRDefault="00661C3F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661C3F" w:rsidRDefault="002417E2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  <w:r w:rsidR="00661C3F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134" w:type="dxa"/>
            <w:vAlign w:val="center"/>
          </w:tcPr>
          <w:p w:rsidR="00661C3F" w:rsidRDefault="00661C3F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56,5</w:t>
            </w:r>
          </w:p>
        </w:tc>
        <w:tc>
          <w:tcPr>
            <w:tcW w:w="1134" w:type="dxa"/>
            <w:vAlign w:val="center"/>
          </w:tcPr>
          <w:p w:rsidR="00661C3F" w:rsidRPr="00F05D67" w:rsidRDefault="00661C3F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61C3F" w:rsidRDefault="00661C3F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61C3F" w:rsidRPr="00F05D67" w:rsidRDefault="00661C3F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661C3F" w:rsidRPr="00F05D67" w:rsidRDefault="00661C3F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661C3F" w:rsidRPr="00F05D67" w:rsidRDefault="00661C3F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noWrap/>
          </w:tcPr>
          <w:p w:rsidR="00661C3F" w:rsidRPr="00F05D67" w:rsidRDefault="00661C3F" w:rsidP="00661C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В</w:t>
            </w:r>
            <w:r w:rsidRPr="001D4EC7">
              <w:rPr>
                <w:rFonts w:ascii="Arial" w:hAnsi="Arial" w:cs="Arial"/>
                <w:bCs/>
                <w:sz w:val="18"/>
                <w:szCs w:val="18"/>
              </w:rPr>
              <w:t xml:space="preserve"> общеобразовательных организациях </w:t>
            </w:r>
            <w:r>
              <w:rPr>
                <w:rFonts w:ascii="Arial" w:hAnsi="Arial" w:cs="Arial"/>
                <w:bCs/>
                <w:sz w:val="18"/>
                <w:szCs w:val="18"/>
              </w:rPr>
              <w:t>в</w:t>
            </w:r>
            <w:r w:rsidRPr="001D4EC7">
              <w:rPr>
                <w:rFonts w:ascii="Arial" w:hAnsi="Arial" w:cs="Arial"/>
                <w:bCs/>
                <w:sz w:val="18"/>
                <w:szCs w:val="18"/>
              </w:rPr>
              <w:t>недрен</w:t>
            </w:r>
            <w:r>
              <w:rPr>
                <w:rFonts w:ascii="Arial" w:hAnsi="Arial" w:cs="Arial"/>
                <w:bCs/>
                <w:sz w:val="18"/>
                <w:szCs w:val="18"/>
              </w:rPr>
              <w:t>а</w:t>
            </w:r>
            <w:r w:rsidRPr="001D4EC7">
              <w:rPr>
                <w:rFonts w:ascii="Arial" w:hAnsi="Arial" w:cs="Arial"/>
                <w:bCs/>
                <w:sz w:val="18"/>
                <w:szCs w:val="18"/>
              </w:rPr>
              <w:t xml:space="preserve"> целев</w:t>
            </w:r>
            <w:r>
              <w:rPr>
                <w:rFonts w:ascii="Arial" w:hAnsi="Arial" w:cs="Arial"/>
                <w:bCs/>
                <w:sz w:val="18"/>
                <w:szCs w:val="18"/>
              </w:rPr>
              <w:t>ая модель</w:t>
            </w:r>
            <w:r w:rsidRPr="001D4EC7">
              <w:rPr>
                <w:rFonts w:ascii="Arial" w:hAnsi="Arial" w:cs="Arial"/>
                <w:bCs/>
                <w:sz w:val="18"/>
                <w:szCs w:val="18"/>
              </w:rPr>
              <w:t xml:space="preserve"> цифровой образовательной среды</w:t>
            </w:r>
          </w:p>
        </w:tc>
      </w:tr>
      <w:tr w:rsidR="002417E2" w:rsidRPr="007122B1" w:rsidTr="00661C3F">
        <w:trPr>
          <w:trHeight w:val="843"/>
        </w:trPr>
        <w:tc>
          <w:tcPr>
            <w:tcW w:w="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417E2" w:rsidRPr="00F05D67" w:rsidRDefault="002417E2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417E2" w:rsidRPr="00F05D67" w:rsidRDefault="002417E2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17E2" w:rsidRPr="00F05D67" w:rsidRDefault="002417E2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  <w:vAlign w:val="center"/>
          </w:tcPr>
          <w:p w:rsidR="002417E2" w:rsidRPr="00F05D67" w:rsidRDefault="002417E2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9" w:type="dxa"/>
            <w:vAlign w:val="center"/>
          </w:tcPr>
          <w:p w:rsidR="002417E2" w:rsidRDefault="002417E2" w:rsidP="00A45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564,8</w:t>
            </w:r>
          </w:p>
        </w:tc>
        <w:tc>
          <w:tcPr>
            <w:tcW w:w="1134" w:type="dxa"/>
            <w:vAlign w:val="center"/>
          </w:tcPr>
          <w:p w:rsidR="002417E2" w:rsidRDefault="002417E2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564,8</w:t>
            </w:r>
          </w:p>
        </w:tc>
        <w:tc>
          <w:tcPr>
            <w:tcW w:w="1134" w:type="dxa"/>
            <w:vAlign w:val="center"/>
          </w:tcPr>
          <w:p w:rsidR="002417E2" w:rsidRPr="00F05D67" w:rsidRDefault="002417E2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2417E2" w:rsidRDefault="002417E2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2417E2" w:rsidRPr="00F05D67" w:rsidRDefault="002417E2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2417E2" w:rsidRPr="00F05D67" w:rsidRDefault="002417E2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</w:tcBorders>
          </w:tcPr>
          <w:p w:rsidR="002417E2" w:rsidRPr="00F05D67" w:rsidRDefault="002417E2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noWrap/>
            <w:vAlign w:val="bottom"/>
          </w:tcPr>
          <w:p w:rsidR="002417E2" w:rsidRPr="00F05D67" w:rsidRDefault="002417E2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17E2" w:rsidRPr="007122B1" w:rsidTr="00ED64B7">
        <w:trPr>
          <w:trHeight w:val="1682"/>
        </w:trPr>
        <w:tc>
          <w:tcPr>
            <w:tcW w:w="556" w:type="dxa"/>
            <w:tcBorders>
              <w:top w:val="nil"/>
              <w:right w:val="single" w:sz="4" w:space="0" w:color="auto"/>
            </w:tcBorders>
            <w:noWrap/>
          </w:tcPr>
          <w:p w:rsidR="002417E2" w:rsidRPr="00F05D67" w:rsidRDefault="002417E2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E2" w:rsidRPr="00F05D67" w:rsidRDefault="002417E2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17E2" w:rsidRPr="00F05D67" w:rsidRDefault="002417E2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  <w:vAlign w:val="center"/>
          </w:tcPr>
          <w:p w:rsidR="002417E2" w:rsidRDefault="002417E2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9" w:type="dxa"/>
            <w:vAlign w:val="center"/>
          </w:tcPr>
          <w:p w:rsidR="002417E2" w:rsidRDefault="002417E2" w:rsidP="00A45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1 694,4</w:t>
            </w:r>
          </w:p>
        </w:tc>
        <w:tc>
          <w:tcPr>
            <w:tcW w:w="1134" w:type="dxa"/>
            <w:vAlign w:val="center"/>
          </w:tcPr>
          <w:p w:rsidR="002417E2" w:rsidRDefault="002417E2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1 694,4</w:t>
            </w:r>
          </w:p>
        </w:tc>
        <w:tc>
          <w:tcPr>
            <w:tcW w:w="1134" w:type="dxa"/>
            <w:vAlign w:val="center"/>
          </w:tcPr>
          <w:p w:rsidR="002417E2" w:rsidRPr="00F05D67" w:rsidRDefault="002417E2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2417E2" w:rsidRDefault="002417E2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2417E2" w:rsidRPr="00F05D67" w:rsidRDefault="002417E2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17E2" w:rsidRPr="00F05D67" w:rsidRDefault="002417E2" w:rsidP="00ED6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</w:tcBorders>
          </w:tcPr>
          <w:p w:rsidR="002417E2" w:rsidRPr="00F05D67" w:rsidRDefault="002417E2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2417E2" w:rsidRPr="00F05D67" w:rsidRDefault="002417E2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C3F" w:rsidRPr="007122B1" w:rsidTr="00ED64B7">
        <w:trPr>
          <w:trHeight w:val="638"/>
        </w:trPr>
        <w:tc>
          <w:tcPr>
            <w:tcW w:w="556" w:type="dxa"/>
            <w:vMerge w:val="restart"/>
            <w:noWrap/>
          </w:tcPr>
          <w:p w:rsidR="00661C3F" w:rsidRPr="00F05D67" w:rsidRDefault="00661C3F" w:rsidP="00661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6.4.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61C3F" w:rsidRPr="00F05D67" w:rsidRDefault="00661C3F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ins w:id="19" w:author="user" w:date="2020-12-03T15:12:00Z">
              <w:r w:rsidRPr="00A11BA7">
                <w:rPr>
                  <w:rFonts w:ascii="Arial" w:hAnsi="Arial" w:cs="Arial"/>
                  <w:bCs/>
                  <w:sz w:val="18"/>
                  <w:szCs w:val="18"/>
                </w:rPr>
                <w:t xml:space="preserve">Мероприятие E4.15. Государственная поддержка образовательных организаций в целях оснащения (обновления) их компьютерным, </w:t>
              </w:r>
              <w:proofErr w:type="spellStart"/>
              <w:r w:rsidRPr="00A11BA7">
                <w:rPr>
                  <w:rFonts w:ascii="Arial" w:hAnsi="Arial" w:cs="Arial"/>
                  <w:bCs/>
                  <w:sz w:val="18"/>
                  <w:szCs w:val="18"/>
                </w:rPr>
                <w:t>мультимедийным</w:t>
              </w:r>
              <w:proofErr w:type="spellEnd"/>
              <w:r w:rsidRPr="00A11BA7">
                <w:rPr>
                  <w:rFonts w:ascii="Arial" w:hAnsi="Arial" w:cs="Arial"/>
                  <w:bCs/>
                  <w:sz w:val="18"/>
                  <w:szCs w:val="18"/>
                </w:rPr>
                <w:t>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  </w:r>
            </w:ins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661C3F" w:rsidRDefault="00661C3F" w:rsidP="002417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</w:t>
            </w:r>
            <w:r w:rsidR="002417E2">
              <w:rPr>
                <w:rFonts w:ascii="Arial" w:hAnsi="Arial" w:cs="Arial"/>
                <w:sz w:val="18"/>
                <w:szCs w:val="18"/>
              </w:rPr>
              <w:t>608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2417E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2D6B14" w:rsidRDefault="002D6B14" w:rsidP="002D6B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571,0</w:t>
            </w:r>
          </w:p>
        </w:tc>
        <w:tc>
          <w:tcPr>
            <w:tcW w:w="992" w:type="dxa"/>
            <w:vAlign w:val="center"/>
          </w:tcPr>
          <w:p w:rsidR="00661C3F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1 037,0</w:t>
            </w:r>
          </w:p>
        </w:tc>
        <w:tc>
          <w:tcPr>
            <w:tcW w:w="992" w:type="dxa"/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noWrap/>
            <w:vAlign w:val="bottom"/>
          </w:tcPr>
          <w:p w:rsidR="00661C3F" w:rsidRPr="00F05D67" w:rsidRDefault="00661C3F" w:rsidP="00401A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В</w:t>
            </w:r>
            <w:r w:rsidRPr="001D4EC7">
              <w:rPr>
                <w:rFonts w:ascii="Arial" w:hAnsi="Arial" w:cs="Arial"/>
                <w:bCs/>
                <w:sz w:val="18"/>
                <w:szCs w:val="18"/>
              </w:rPr>
              <w:t xml:space="preserve"> общеобразовательных организациях </w:t>
            </w:r>
            <w:r>
              <w:rPr>
                <w:rFonts w:ascii="Arial" w:hAnsi="Arial" w:cs="Arial"/>
                <w:bCs/>
                <w:sz w:val="18"/>
                <w:szCs w:val="18"/>
              </w:rPr>
              <w:t>в</w:t>
            </w:r>
            <w:r w:rsidRPr="001D4EC7">
              <w:rPr>
                <w:rFonts w:ascii="Arial" w:hAnsi="Arial" w:cs="Arial"/>
                <w:bCs/>
                <w:sz w:val="18"/>
                <w:szCs w:val="18"/>
              </w:rPr>
              <w:t>недрен</w:t>
            </w:r>
            <w:r>
              <w:rPr>
                <w:rFonts w:ascii="Arial" w:hAnsi="Arial" w:cs="Arial"/>
                <w:bCs/>
                <w:sz w:val="18"/>
                <w:szCs w:val="18"/>
              </w:rPr>
              <w:t>а</w:t>
            </w:r>
            <w:r w:rsidRPr="001D4EC7">
              <w:rPr>
                <w:rFonts w:ascii="Arial" w:hAnsi="Arial" w:cs="Arial"/>
                <w:bCs/>
                <w:sz w:val="18"/>
                <w:szCs w:val="18"/>
              </w:rPr>
              <w:t xml:space="preserve"> целев</w:t>
            </w:r>
            <w:r>
              <w:rPr>
                <w:rFonts w:ascii="Arial" w:hAnsi="Arial" w:cs="Arial"/>
                <w:bCs/>
                <w:sz w:val="18"/>
                <w:szCs w:val="18"/>
              </w:rPr>
              <w:t>ая модель</w:t>
            </w:r>
            <w:r w:rsidRPr="001D4EC7">
              <w:rPr>
                <w:rFonts w:ascii="Arial" w:hAnsi="Arial" w:cs="Arial"/>
                <w:bCs/>
                <w:sz w:val="18"/>
                <w:szCs w:val="18"/>
              </w:rPr>
              <w:t xml:space="preserve"> цифровой образовательной среды</w:t>
            </w:r>
          </w:p>
        </w:tc>
      </w:tr>
      <w:tr w:rsidR="00661C3F" w:rsidRPr="007122B1" w:rsidTr="002D19F8">
        <w:trPr>
          <w:trHeight w:val="562"/>
        </w:trPr>
        <w:tc>
          <w:tcPr>
            <w:tcW w:w="556" w:type="dxa"/>
            <w:vMerge/>
            <w:noWrap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  <w:tcBorders>
              <w:right w:val="single" w:sz="4" w:space="0" w:color="auto"/>
            </w:tcBorders>
          </w:tcPr>
          <w:p w:rsidR="00661C3F" w:rsidRPr="00F05D67" w:rsidRDefault="00661C3F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9" w:type="dxa"/>
            <w:vAlign w:val="center"/>
          </w:tcPr>
          <w:p w:rsidR="00661C3F" w:rsidRDefault="006E2F6D" w:rsidP="002417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="00661C3F">
              <w:rPr>
                <w:rFonts w:ascii="Arial" w:hAnsi="Arial" w:cs="Arial"/>
                <w:sz w:val="18"/>
                <w:szCs w:val="18"/>
              </w:rPr>
              <w:t> </w:t>
            </w:r>
            <w:r w:rsidR="002417E2">
              <w:rPr>
                <w:rFonts w:ascii="Arial" w:hAnsi="Arial" w:cs="Arial"/>
                <w:sz w:val="18"/>
                <w:szCs w:val="18"/>
              </w:rPr>
              <w:t>669</w:t>
            </w:r>
            <w:r w:rsidR="00661C3F">
              <w:rPr>
                <w:rFonts w:ascii="Arial" w:hAnsi="Arial" w:cs="Arial"/>
                <w:sz w:val="18"/>
                <w:szCs w:val="18"/>
              </w:rPr>
              <w:t>,</w:t>
            </w:r>
            <w:r w:rsidR="002417E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61C3F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5 564,9</w:t>
            </w:r>
          </w:p>
        </w:tc>
        <w:tc>
          <w:tcPr>
            <w:tcW w:w="992" w:type="dxa"/>
            <w:vAlign w:val="center"/>
          </w:tcPr>
          <w:p w:rsidR="00661C3F" w:rsidRDefault="00661C3F" w:rsidP="00D654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10 104,2</w:t>
            </w:r>
          </w:p>
        </w:tc>
        <w:tc>
          <w:tcPr>
            <w:tcW w:w="992" w:type="dxa"/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noWrap/>
            <w:vAlign w:val="bottom"/>
          </w:tcPr>
          <w:p w:rsidR="00661C3F" w:rsidRPr="00F05D67" w:rsidRDefault="00661C3F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C3F" w:rsidRPr="007122B1" w:rsidTr="002D19F8">
        <w:trPr>
          <w:trHeight w:val="562"/>
        </w:trPr>
        <w:tc>
          <w:tcPr>
            <w:tcW w:w="556" w:type="dxa"/>
            <w:vMerge/>
            <w:noWrap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61C3F" w:rsidRPr="00F05D67" w:rsidRDefault="00661C3F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61C3F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Бюджет Российской Федерации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661C3F" w:rsidRDefault="002417E2" w:rsidP="002417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  <w:r w:rsidR="00661C3F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007</w:t>
            </w:r>
            <w:r w:rsidR="00661C3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61C3F" w:rsidRDefault="00661C3F" w:rsidP="00D654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16 694,7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61C3F" w:rsidRDefault="00661C3F" w:rsidP="00D654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30 312,6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noWrap/>
            <w:vAlign w:val="bottom"/>
          </w:tcPr>
          <w:p w:rsidR="00661C3F" w:rsidRPr="00F05D67" w:rsidRDefault="00661C3F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C3F" w:rsidRPr="007122B1" w:rsidTr="002D19F8">
        <w:trPr>
          <w:trHeight w:val="562"/>
        </w:trPr>
        <w:tc>
          <w:tcPr>
            <w:tcW w:w="556" w:type="dxa"/>
            <w:vMerge w:val="restart"/>
            <w:tcBorders>
              <w:right w:val="single" w:sz="4" w:space="0" w:color="auto"/>
            </w:tcBorders>
            <w:noWrap/>
          </w:tcPr>
          <w:p w:rsidR="00661C3F" w:rsidRPr="00F05D67" w:rsidRDefault="00661C3F" w:rsidP="00661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6.5.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3F" w:rsidRPr="00A11BA7" w:rsidRDefault="00661C3F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  <w:ins w:id="20" w:author="user" w:date="2020-12-03T15:13:00Z">
              <w:r w:rsidRPr="00A11BA7">
                <w:rPr>
                  <w:rFonts w:ascii="Arial" w:hAnsi="Arial" w:cs="Arial"/>
                  <w:bCs/>
                  <w:sz w:val="18"/>
                  <w:szCs w:val="18"/>
                </w:rPr>
                <w:t>Мероприятие E4.16. Обновление и техническое обслуживание (ремонт) средств (программного обеспечения и оборудования), приобретенных в рамках предоставленной субсидии на</w:t>
              </w:r>
            </w:ins>
            <w:ins w:id="21" w:author="user" w:date="2020-12-03T15:14:00Z">
              <w:r w:rsidRPr="00A11BA7">
                <w:rPr>
                  <w:rFonts w:ascii="Arial" w:hAnsi="Arial" w:cs="Arial"/>
                  <w:bCs/>
                  <w:sz w:val="18"/>
                  <w:szCs w:val="18"/>
                </w:rPr>
                <w:t> </w:t>
              </w:r>
            </w:ins>
            <w:ins w:id="22" w:author="user" w:date="2020-12-03T15:13:00Z">
              <w:r w:rsidRPr="00A11BA7">
                <w:rPr>
                  <w:rFonts w:ascii="Arial" w:hAnsi="Arial" w:cs="Arial"/>
                  <w:bCs/>
                  <w:sz w:val="18"/>
                  <w:szCs w:val="18"/>
                </w:rPr>
                <w:t>государственную поддержку образовательных организаций в</w:t>
              </w:r>
            </w:ins>
            <w:ins w:id="23" w:author="user" w:date="2020-12-03T15:14:00Z">
              <w:r w:rsidRPr="00A11BA7">
                <w:rPr>
                  <w:rFonts w:ascii="Arial" w:hAnsi="Arial" w:cs="Arial"/>
                  <w:bCs/>
                  <w:sz w:val="18"/>
                  <w:szCs w:val="18"/>
                </w:rPr>
                <w:t> </w:t>
              </w:r>
            </w:ins>
            <w:ins w:id="24" w:author="user" w:date="2020-12-03T15:13:00Z">
              <w:r w:rsidRPr="00A11BA7">
                <w:rPr>
                  <w:rFonts w:ascii="Arial" w:hAnsi="Arial" w:cs="Arial"/>
                  <w:bCs/>
                  <w:sz w:val="18"/>
                  <w:szCs w:val="18"/>
                </w:rPr>
                <w:t xml:space="preserve">целях оснащения (обновления) их компьютерным, </w:t>
              </w:r>
              <w:proofErr w:type="spellStart"/>
              <w:r w:rsidRPr="00A11BA7">
                <w:rPr>
                  <w:rFonts w:ascii="Arial" w:hAnsi="Arial" w:cs="Arial"/>
                  <w:bCs/>
                  <w:sz w:val="18"/>
                  <w:szCs w:val="18"/>
                </w:rPr>
                <w:t>мультимедийным</w:t>
              </w:r>
              <w:proofErr w:type="spellEnd"/>
              <w:r w:rsidRPr="00A11BA7">
                <w:rPr>
                  <w:rFonts w:ascii="Arial" w:hAnsi="Arial" w:cs="Arial"/>
                  <w:bCs/>
                  <w:sz w:val="18"/>
                  <w:szCs w:val="18"/>
                </w:rPr>
                <w:t>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  </w:r>
            </w:ins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C3F" w:rsidRDefault="002417E2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335</w:t>
            </w:r>
            <w:r w:rsidR="00661C3F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C3F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C3F" w:rsidRDefault="002417E2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335</w:t>
            </w:r>
            <w:r w:rsidR="00661C3F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5D67">
              <w:rPr>
                <w:rFonts w:ascii="Arial" w:hAnsi="Arial" w:cs="Arial"/>
                <w:sz w:val="18"/>
                <w:szCs w:val="18"/>
              </w:rPr>
              <w:t>Управление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1C3F" w:rsidRPr="00F05D67" w:rsidRDefault="00661C3F" w:rsidP="00401A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В</w:t>
            </w:r>
            <w:r w:rsidRPr="001D4EC7">
              <w:rPr>
                <w:rFonts w:ascii="Arial" w:hAnsi="Arial" w:cs="Arial"/>
                <w:bCs/>
                <w:sz w:val="18"/>
                <w:szCs w:val="18"/>
              </w:rPr>
              <w:t xml:space="preserve"> общеобразовательных организациях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осуществляется о</w:t>
            </w:r>
            <w:r w:rsidRPr="001D4EC7">
              <w:rPr>
                <w:rFonts w:ascii="Arial" w:hAnsi="Arial" w:cs="Arial"/>
                <w:bCs/>
                <w:sz w:val="18"/>
                <w:szCs w:val="18"/>
              </w:rPr>
              <w:t>бновление и техническое обслуживание (ремонт) средств (программного обеспечения, оборудования)</w:t>
            </w:r>
          </w:p>
        </w:tc>
      </w:tr>
      <w:tr w:rsidR="00661C3F" w:rsidRPr="007122B1" w:rsidTr="002D19F8">
        <w:trPr>
          <w:trHeight w:val="562"/>
        </w:trPr>
        <w:tc>
          <w:tcPr>
            <w:tcW w:w="556" w:type="dxa"/>
            <w:vMerge/>
            <w:noWrap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</w:tcBorders>
          </w:tcPr>
          <w:p w:rsidR="00661C3F" w:rsidRPr="00F05D67" w:rsidRDefault="00661C3F" w:rsidP="00401A7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9" w:type="dxa"/>
            <w:tcBorders>
              <w:top w:val="single" w:sz="4" w:space="0" w:color="auto"/>
            </w:tcBorders>
            <w:vAlign w:val="center"/>
          </w:tcPr>
          <w:p w:rsidR="00661C3F" w:rsidRDefault="002417E2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3 015</w:t>
            </w:r>
            <w:r w:rsidR="00661C3F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61C3F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61C3F" w:rsidRDefault="002417E2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3 015</w:t>
            </w:r>
            <w:r w:rsidR="00661C3F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661C3F" w:rsidRPr="00F05D67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noWrap/>
            <w:vAlign w:val="bottom"/>
          </w:tcPr>
          <w:p w:rsidR="00661C3F" w:rsidRPr="00F05D67" w:rsidRDefault="00661C3F" w:rsidP="00401A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C3F" w:rsidRPr="007122B1" w:rsidTr="00731571">
        <w:trPr>
          <w:trHeight w:val="472"/>
        </w:trPr>
        <w:tc>
          <w:tcPr>
            <w:tcW w:w="556" w:type="dxa"/>
            <w:vMerge w:val="restart"/>
            <w:noWrap/>
          </w:tcPr>
          <w:p w:rsidR="00661C3F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724" w:type="dxa"/>
            <w:vMerge w:val="restart"/>
          </w:tcPr>
          <w:p w:rsidR="00661C3F" w:rsidRPr="002A736B" w:rsidRDefault="00661C3F" w:rsidP="0073157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Основное мероприятие</w:t>
            </w:r>
            <w:r w:rsidRPr="005B06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</w:t>
            </w:r>
            <w:r w:rsidRPr="002A736B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7122B1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80A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A736B">
              <w:rPr>
                <w:rFonts w:ascii="Arial" w:hAnsi="Arial" w:cs="Arial"/>
                <w:bCs/>
                <w:sz w:val="18"/>
                <w:szCs w:val="18"/>
              </w:rPr>
              <w:t>Федеральный проект «Цифровое государственное управление</w:t>
            </w:r>
            <w:r>
              <w:rPr>
                <w:rFonts w:ascii="Arial" w:hAnsi="Arial" w:cs="Arial"/>
                <w:bCs/>
                <w:sz w:val="18"/>
                <w:szCs w:val="18"/>
              </w:rPr>
              <w:t>»</w:t>
            </w:r>
          </w:p>
        </w:tc>
        <w:tc>
          <w:tcPr>
            <w:tcW w:w="1559" w:type="dxa"/>
            <w:vMerge w:val="restart"/>
          </w:tcPr>
          <w:p w:rsidR="00661C3F" w:rsidRPr="002A736B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661C3F" w:rsidRPr="002A736B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736B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999" w:type="dxa"/>
            <w:vAlign w:val="center"/>
          </w:tcPr>
          <w:p w:rsidR="00661C3F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2 041,0</w:t>
            </w:r>
          </w:p>
        </w:tc>
        <w:tc>
          <w:tcPr>
            <w:tcW w:w="1134" w:type="dxa"/>
            <w:vAlign w:val="center"/>
          </w:tcPr>
          <w:p w:rsidR="00661C3F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2 041,0</w:t>
            </w:r>
          </w:p>
        </w:tc>
        <w:tc>
          <w:tcPr>
            <w:tcW w:w="1134" w:type="dxa"/>
            <w:vAlign w:val="center"/>
          </w:tcPr>
          <w:p w:rsidR="00661C3F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61C3F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61C3F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661C3F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noWrap/>
          </w:tcPr>
          <w:p w:rsidR="00661C3F" w:rsidRPr="007122B1" w:rsidRDefault="00661C3F" w:rsidP="007315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C3F" w:rsidRPr="007122B1" w:rsidTr="00731571">
        <w:trPr>
          <w:trHeight w:val="973"/>
        </w:trPr>
        <w:tc>
          <w:tcPr>
            <w:tcW w:w="556" w:type="dxa"/>
            <w:vMerge/>
            <w:noWrap/>
          </w:tcPr>
          <w:p w:rsidR="00661C3F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</w:tcPr>
          <w:p w:rsidR="00661C3F" w:rsidRDefault="00661C3F" w:rsidP="007315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661C3F" w:rsidRPr="002A736B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736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661C3F" w:rsidRPr="002A736B" w:rsidRDefault="00661C3F" w:rsidP="00731571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A736B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474</w:t>
            </w:r>
            <w:r w:rsidRPr="007122B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noWrap/>
          </w:tcPr>
          <w:p w:rsidR="00661C3F" w:rsidRPr="007122B1" w:rsidRDefault="00661C3F" w:rsidP="007315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C3F" w:rsidRPr="007122B1" w:rsidTr="00731571">
        <w:trPr>
          <w:trHeight w:val="633"/>
        </w:trPr>
        <w:tc>
          <w:tcPr>
            <w:tcW w:w="556" w:type="dxa"/>
            <w:vMerge/>
            <w:noWrap/>
          </w:tcPr>
          <w:p w:rsidR="00661C3F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</w:tcPr>
          <w:p w:rsidR="00661C3F" w:rsidRDefault="00661C3F" w:rsidP="007315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9" w:type="dxa"/>
            <w:vAlign w:val="center"/>
          </w:tcPr>
          <w:p w:rsidR="00661C3F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1 567,0</w:t>
            </w:r>
          </w:p>
        </w:tc>
        <w:tc>
          <w:tcPr>
            <w:tcW w:w="1134" w:type="dxa"/>
            <w:vAlign w:val="center"/>
          </w:tcPr>
          <w:p w:rsidR="00661C3F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1 567,0</w:t>
            </w:r>
          </w:p>
        </w:tc>
        <w:tc>
          <w:tcPr>
            <w:tcW w:w="1134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61C3F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661C3F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noWrap/>
          </w:tcPr>
          <w:p w:rsidR="00661C3F" w:rsidRPr="007122B1" w:rsidRDefault="00661C3F" w:rsidP="007315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C3F" w:rsidRPr="007122B1" w:rsidTr="00731571">
        <w:trPr>
          <w:trHeight w:val="2414"/>
        </w:trPr>
        <w:tc>
          <w:tcPr>
            <w:tcW w:w="556" w:type="dxa"/>
            <w:noWrap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</w:t>
            </w:r>
            <w:r w:rsidRPr="007122B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24" w:type="dxa"/>
          </w:tcPr>
          <w:p w:rsidR="00661C3F" w:rsidRPr="002A736B" w:rsidRDefault="00661C3F" w:rsidP="0073157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Мероприятие 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D</w:t>
            </w:r>
            <w:r w:rsidRPr="002822C8">
              <w:rPr>
                <w:rFonts w:ascii="Arial" w:hAnsi="Arial" w:cs="Arial"/>
                <w:bCs/>
                <w:sz w:val="18"/>
                <w:szCs w:val="18"/>
              </w:rPr>
              <w:t>6.0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2A736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661C3F" w:rsidRPr="007122B1" w:rsidRDefault="00661C3F" w:rsidP="00731571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559" w:type="dxa"/>
          </w:tcPr>
          <w:p w:rsidR="00661C3F" w:rsidRPr="002A736B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Проведение </w:t>
            </w:r>
            <w:r>
              <w:rPr>
                <w:rFonts w:ascii="Arial" w:hAnsi="Arial" w:cs="Arial"/>
                <w:sz w:val="18"/>
                <w:szCs w:val="18"/>
              </w:rPr>
              <w:t>конкурсных процедур в соответствии с Пла</w:t>
            </w:r>
            <w:r w:rsidRPr="007122B1">
              <w:rPr>
                <w:rFonts w:ascii="Arial" w:hAnsi="Arial" w:cs="Arial"/>
                <w:sz w:val="18"/>
                <w:szCs w:val="18"/>
              </w:rPr>
              <w:t>ном-графиком закупок. Заключение муници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пального контракта. Контроль исполнения работ в со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ответствии со сроками, определенными муни</w:t>
            </w:r>
            <w:r w:rsidRPr="007122B1">
              <w:rPr>
                <w:rFonts w:ascii="Arial" w:hAnsi="Arial" w:cs="Arial"/>
                <w:sz w:val="18"/>
                <w:szCs w:val="18"/>
              </w:rPr>
              <w:softHyphen/>
              <w:t>ципальным контрактом</w:t>
            </w:r>
          </w:p>
        </w:tc>
        <w:tc>
          <w:tcPr>
            <w:tcW w:w="1269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474</w:t>
            </w:r>
            <w:r w:rsidRPr="007122B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661C3F" w:rsidRPr="007122B1" w:rsidRDefault="00661C3F" w:rsidP="00731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Управление </w:t>
            </w:r>
            <w:proofErr w:type="spellStart"/>
            <w:r w:rsidRPr="007122B1">
              <w:rPr>
                <w:rFonts w:ascii="Arial" w:hAnsi="Arial" w:cs="Arial"/>
                <w:sz w:val="18"/>
                <w:szCs w:val="18"/>
              </w:rPr>
              <w:t>жилищн</w:t>
            </w:r>
            <w:proofErr w:type="gramStart"/>
            <w:r w:rsidRPr="007122B1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7122B1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7122B1">
              <w:rPr>
                <w:rFonts w:ascii="Arial" w:hAnsi="Arial" w:cs="Arial"/>
                <w:sz w:val="18"/>
                <w:szCs w:val="18"/>
              </w:rPr>
              <w:t xml:space="preserve"> коммунального хозяйства и благоустройства</w:t>
            </w:r>
          </w:p>
        </w:tc>
        <w:tc>
          <w:tcPr>
            <w:tcW w:w="1276" w:type="dxa"/>
            <w:noWrap/>
          </w:tcPr>
          <w:p w:rsidR="00661C3F" w:rsidRPr="007122B1" w:rsidRDefault="00661C3F" w:rsidP="00731571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Управление </w:t>
            </w:r>
            <w:proofErr w:type="spellStart"/>
            <w:r w:rsidRPr="007122B1">
              <w:rPr>
                <w:rFonts w:ascii="Arial" w:hAnsi="Arial" w:cs="Arial"/>
                <w:sz w:val="18"/>
                <w:szCs w:val="18"/>
              </w:rPr>
              <w:t>жилищн</w:t>
            </w:r>
            <w:proofErr w:type="gramStart"/>
            <w:r w:rsidRPr="007122B1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7122B1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7122B1">
              <w:rPr>
                <w:rFonts w:ascii="Arial" w:hAnsi="Arial" w:cs="Arial"/>
                <w:sz w:val="18"/>
                <w:szCs w:val="18"/>
              </w:rPr>
              <w:t xml:space="preserve"> коммунального хозяйства и благоустройства и организации сферы ЖКХ, расположенные на территории городского округа Ступино, используют не менее 100% разработанных сервисов ЕИАС ЖКХ МО с 2021 года</w:t>
            </w:r>
          </w:p>
        </w:tc>
      </w:tr>
      <w:tr w:rsidR="00661C3F" w:rsidRPr="007122B1" w:rsidTr="006A75FC">
        <w:tblPrEx>
          <w:tblLook w:val="00A0"/>
        </w:tblPrEx>
        <w:trPr>
          <w:trHeight w:val="22"/>
        </w:trPr>
        <w:tc>
          <w:tcPr>
            <w:tcW w:w="556" w:type="dxa"/>
            <w:noWrap/>
            <w:vAlign w:val="bottom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2" w:type="dxa"/>
            <w:gridSpan w:val="3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22B1">
              <w:rPr>
                <w:rFonts w:ascii="Arial" w:hAnsi="Arial" w:cs="Arial"/>
                <w:b/>
                <w:bCs/>
                <w:sz w:val="18"/>
                <w:szCs w:val="18"/>
              </w:rPr>
              <w:t>Итого по подпрограмме:</w:t>
            </w:r>
          </w:p>
        </w:tc>
        <w:tc>
          <w:tcPr>
            <w:tcW w:w="999" w:type="dxa"/>
          </w:tcPr>
          <w:p w:rsidR="00661C3F" w:rsidRPr="007122B1" w:rsidRDefault="00661C3F" w:rsidP="00BB3E7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153 509,1</w:t>
            </w:r>
          </w:p>
        </w:tc>
        <w:tc>
          <w:tcPr>
            <w:tcW w:w="1134" w:type="dxa"/>
          </w:tcPr>
          <w:p w:rsidR="00661C3F" w:rsidRPr="007122B1" w:rsidRDefault="00661C3F" w:rsidP="00D654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19 266,1</w:t>
            </w:r>
          </w:p>
        </w:tc>
        <w:tc>
          <w:tcPr>
            <w:tcW w:w="1134" w:type="dxa"/>
          </w:tcPr>
          <w:p w:rsidR="00661C3F" w:rsidRPr="007122B1" w:rsidRDefault="00661C3F" w:rsidP="009039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37 914,0</w:t>
            </w:r>
          </w:p>
        </w:tc>
        <w:tc>
          <w:tcPr>
            <w:tcW w:w="992" w:type="dxa"/>
          </w:tcPr>
          <w:p w:rsidR="00661C3F" w:rsidRPr="007122B1" w:rsidRDefault="00661C3F" w:rsidP="009039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55 499,2</w:t>
            </w:r>
          </w:p>
        </w:tc>
        <w:tc>
          <w:tcPr>
            <w:tcW w:w="992" w:type="dxa"/>
          </w:tcPr>
          <w:p w:rsidR="00661C3F" w:rsidRPr="00C37C0D" w:rsidRDefault="00661C3F" w:rsidP="00BB3E7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30 175</w:t>
            </w:r>
            <w:r w:rsidRPr="00C37C0D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</w:tcPr>
          <w:p w:rsidR="00661C3F" w:rsidRPr="00C37C0D" w:rsidRDefault="00661C3F" w:rsidP="00D654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10 654,4</w:t>
            </w:r>
          </w:p>
        </w:tc>
        <w:tc>
          <w:tcPr>
            <w:tcW w:w="2552" w:type="dxa"/>
            <w:gridSpan w:val="2"/>
            <w:vMerge w:val="restart"/>
            <w:noWrap/>
            <w:vAlign w:val="bottom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C3F" w:rsidRPr="007122B1" w:rsidTr="006A75FC">
        <w:tblPrEx>
          <w:tblLook w:val="00A0"/>
        </w:tblPrEx>
        <w:trPr>
          <w:trHeight w:val="21"/>
        </w:trPr>
        <w:tc>
          <w:tcPr>
            <w:tcW w:w="556" w:type="dxa"/>
            <w:noWrap/>
            <w:vAlign w:val="bottom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2" w:type="dxa"/>
            <w:gridSpan w:val="3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999" w:type="dxa"/>
          </w:tcPr>
          <w:p w:rsidR="00661C3F" w:rsidRPr="007122B1" w:rsidRDefault="00661C3F" w:rsidP="00BB3E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67 514,5</w:t>
            </w:r>
          </w:p>
        </w:tc>
        <w:tc>
          <w:tcPr>
            <w:tcW w:w="1134" w:type="dxa"/>
          </w:tcPr>
          <w:p w:rsidR="00661C3F" w:rsidRPr="007122B1" w:rsidRDefault="00661C3F" w:rsidP="0045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14 482,9</w:t>
            </w:r>
          </w:p>
        </w:tc>
        <w:tc>
          <w:tcPr>
            <w:tcW w:w="1134" w:type="dxa"/>
          </w:tcPr>
          <w:p w:rsidR="00661C3F" w:rsidRPr="007122B1" w:rsidRDefault="00661C3F" w:rsidP="009039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15 654,4</w:t>
            </w:r>
          </w:p>
        </w:tc>
        <w:tc>
          <w:tcPr>
            <w:tcW w:w="992" w:type="dxa"/>
          </w:tcPr>
          <w:p w:rsidR="00661C3F" w:rsidRPr="007122B1" w:rsidRDefault="00661C3F" w:rsidP="0045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12 267,4</w:t>
            </w:r>
          </w:p>
        </w:tc>
        <w:tc>
          <w:tcPr>
            <w:tcW w:w="992" w:type="dxa"/>
          </w:tcPr>
          <w:p w:rsidR="00661C3F" w:rsidRPr="007122B1" w:rsidRDefault="00661C3F" w:rsidP="00BB3E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14 655,4</w:t>
            </w:r>
          </w:p>
        </w:tc>
        <w:tc>
          <w:tcPr>
            <w:tcW w:w="992" w:type="dxa"/>
            <w:gridSpan w:val="2"/>
          </w:tcPr>
          <w:p w:rsidR="00661C3F" w:rsidRPr="007122B1" w:rsidRDefault="00661C3F" w:rsidP="0045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10 654,4</w:t>
            </w:r>
          </w:p>
        </w:tc>
        <w:tc>
          <w:tcPr>
            <w:tcW w:w="2552" w:type="dxa"/>
            <w:gridSpan w:val="2"/>
            <w:vMerge/>
            <w:noWrap/>
            <w:vAlign w:val="bottom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C3F" w:rsidRPr="007122B1" w:rsidTr="006A75FC">
        <w:tblPrEx>
          <w:tblLook w:val="00A0"/>
        </w:tblPrEx>
        <w:trPr>
          <w:trHeight w:val="21"/>
        </w:trPr>
        <w:tc>
          <w:tcPr>
            <w:tcW w:w="556" w:type="dxa"/>
            <w:noWrap/>
            <w:vAlign w:val="bottom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2" w:type="dxa"/>
            <w:gridSpan w:val="3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9" w:type="dxa"/>
          </w:tcPr>
          <w:p w:rsidR="00661C3F" w:rsidRPr="007122B1" w:rsidRDefault="00661C3F" w:rsidP="0045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37 292,9</w:t>
            </w:r>
          </w:p>
        </w:tc>
        <w:tc>
          <w:tcPr>
            <w:tcW w:w="1134" w:type="dxa"/>
          </w:tcPr>
          <w:p w:rsidR="00661C3F" w:rsidRPr="007122B1" w:rsidRDefault="00661C3F" w:rsidP="0045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3 088,8</w:t>
            </w:r>
          </w:p>
        </w:tc>
        <w:tc>
          <w:tcPr>
            <w:tcW w:w="1134" w:type="dxa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5 564,9</w:t>
            </w:r>
          </w:p>
        </w:tc>
        <w:tc>
          <w:tcPr>
            <w:tcW w:w="992" w:type="dxa"/>
          </w:tcPr>
          <w:p w:rsidR="00661C3F" w:rsidRPr="007122B1" w:rsidRDefault="00661C3F" w:rsidP="0045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13 119,2</w:t>
            </w:r>
          </w:p>
        </w:tc>
        <w:tc>
          <w:tcPr>
            <w:tcW w:w="992" w:type="dxa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15 520,0</w:t>
            </w:r>
          </w:p>
        </w:tc>
        <w:tc>
          <w:tcPr>
            <w:tcW w:w="992" w:type="dxa"/>
            <w:gridSpan w:val="2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552" w:type="dxa"/>
            <w:gridSpan w:val="2"/>
            <w:vMerge/>
            <w:noWrap/>
            <w:vAlign w:val="bottom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C3F" w:rsidRPr="007122B1" w:rsidTr="006A75FC">
        <w:tblPrEx>
          <w:tblLook w:val="00A0"/>
        </w:tblPrEx>
        <w:trPr>
          <w:trHeight w:val="21"/>
        </w:trPr>
        <w:tc>
          <w:tcPr>
            <w:tcW w:w="556" w:type="dxa"/>
            <w:noWrap/>
            <w:vAlign w:val="bottom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2" w:type="dxa"/>
            <w:gridSpan w:val="3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 xml:space="preserve">Бюджет </w:t>
            </w:r>
            <w:r>
              <w:rPr>
                <w:rFonts w:ascii="Arial" w:hAnsi="Arial" w:cs="Arial"/>
                <w:sz w:val="18"/>
                <w:szCs w:val="18"/>
              </w:rPr>
              <w:t>Российской Федерации</w:t>
            </w:r>
          </w:p>
        </w:tc>
        <w:tc>
          <w:tcPr>
            <w:tcW w:w="999" w:type="dxa"/>
          </w:tcPr>
          <w:p w:rsidR="00661C3F" w:rsidRPr="007122B1" w:rsidRDefault="00661C3F" w:rsidP="0045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48 701,7</w:t>
            </w:r>
          </w:p>
        </w:tc>
        <w:tc>
          <w:tcPr>
            <w:tcW w:w="1134" w:type="dxa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1 694,4</w:t>
            </w:r>
          </w:p>
        </w:tc>
        <w:tc>
          <w:tcPr>
            <w:tcW w:w="1134" w:type="dxa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16 694,7</w:t>
            </w:r>
          </w:p>
        </w:tc>
        <w:tc>
          <w:tcPr>
            <w:tcW w:w="992" w:type="dxa"/>
          </w:tcPr>
          <w:p w:rsidR="00661C3F" w:rsidRPr="007122B1" w:rsidRDefault="00661C3F" w:rsidP="0045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30 312,6</w:t>
            </w:r>
          </w:p>
        </w:tc>
        <w:tc>
          <w:tcPr>
            <w:tcW w:w="992" w:type="dxa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552" w:type="dxa"/>
            <w:gridSpan w:val="2"/>
            <w:vMerge/>
            <w:noWrap/>
            <w:vAlign w:val="bottom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C3F" w:rsidRPr="007122B1" w:rsidTr="006A75FC">
        <w:tblPrEx>
          <w:tblLook w:val="00A0"/>
        </w:tblPrEx>
        <w:trPr>
          <w:trHeight w:val="21"/>
        </w:trPr>
        <w:tc>
          <w:tcPr>
            <w:tcW w:w="556" w:type="dxa"/>
            <w:noWrap/>
            <w:vAlign w:val="bottom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2" w:type="dxa"/>
            <w:gridSpan w:val="3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9" w:type="dxa"/>
            <w:vAlign w:val="center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552" w:type="dxa"/>
            <w:gridSpan w:val="2"/>
            <w:vMerge/>
            <w:noWrap/>
            <w:vAlign w:val="bottom"/>
          </w:tcPr>
          <w:p w:rsidR="00661C3F" w:rsidRPr="007122B1" w:rsidRDefault="00661C3F" w:rsidP="00401A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80198" w:rsidRDefault="0082282E" w:rsidP="008228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».</w:t>
      </w:r>
    </w:p>
    <w:p w:rsidR="00D210C1" w:rsidRDefault="00D210C1" w:rsidP="00D210C1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210C1" w:rsidRDefault="002800B6" w:rsidP="00D210C1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Приложение №</w:t>
      </w:r>
      <w:r w:rsidR="00985441">
        <w:rPr>
          <w:rFonts w:ascii="Arial" w:eastAsia="Times New Roman" w:hAnsi="Arial" w:cs="Arial"/>
          <w:color w:val="000000"/>
        </w:rPr>
        <w:t>4</w:t>
      </w:r>
    </w:p>
    <w:p w:rsidR="00D210C1" w:rsidRDefault="00D210C1" w:rsidP="00D210C1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к постановлению администрации</w:t>
      </w:r>
    </w:p>
    <w:p w:rsidR="00D210C1" w:rsidRDefault="00D210C1" w:rsidP="00D210C1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городского округа Ступино Московской области</w:t>
      </w:r>
    </w:p>
    <w:p w:rsidR="00D210C1" w:rsidRDefault="00D210C1" w:rsidP="00D210C1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от _____________ № ____________</w:t>
      </w:r>
    </w:p>
    <w:p w:rsidR="00D210C1" w:rsidRDefault="00D210C1" w:rsidP="00D210C1">
      <w:pPr>
        <w:jc w:val="right"/>
        <w:rPr>
          <w:rFonts w:ascii="Arial" w:hAnsi="Arial" w:cs="Arial"/>
          <w:sz w:val="22"/>
          <w:szCs w:val="22"/>
        </w:rPr>
      </w:pPr>
    </w:p>
    <w:p w:rsidR="00D210C1" w:rsidRDefault="00D210C1" w:rsidP="00D210C1"/>
    <w:p w:rsidR="00D210C1" w:rsidRPr="002E6E20" w:rsidRDefault="00D210C1" w:rsidP="00D210C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2E6E20">
        <w:rPr>
          <w:rFonts w:ascii="Arial" w:hAnsi="Arial" w:cs="Arial"/>
        </w:rPr>
        <w:t>Приложение №</w:t>
      </w:r>
      <w:r>
        <w:rPr>
          <w:rFonts w:ascii="Arial" w:hAnsi="Arial" w:cs="Arial"/>
        </w:rPr>
        <w:t>2</w:t>
      </w:r>
    </w:p>
    <w:p w:rsidR="00D210C1" w:rsidRPr="002E6E20" w:rsidRDefault="00D210C1" w:rsidP="00D210C1">
      <w:pPr>
        <w:jc w:val="right"/>
        <w:rPr>
          <w:rFonts w:ascii="Arial" w:hAnsi="Arial" w:cs="Arial"/>
        </w:rPr>
      </w:pPr>
      <w:r w:rsidRPr="002E6E20">
        <w:rPr>
          <w:rFonts w:ascii="Arial" w:hAnsi="Arial" w:cs="Arial"/>
          <w:lang w:eastAsia="en-US"/>
        </w:rPr>
        <w:t>к подпрограмме</w:t>
      </w:r>
    </w:p>
    <w:p w:rsidR="00D210C1" w:rsidRDefault="00D210C1" w:rsidP="00D210C1">
      <w:pPr>
        <w:jc w:val="right"/>
        <w:rPr>
          <w:rFonts w:ascii="Arial" w:hAnsi="Arial" w:cs="Arial"/>
          <w:lang w:eastAsia="en-US"/>
        </w:rPr>
      </w:pPr>
      <w:r w:rsidRPr="002E6E20">
        <w:rPr>
          <w:rFonts w:ascii="Arial" w:hAnsi="Arial" w:cs="Arial"/>
        </w:rPr>
        <w:t>«</w:t>
      </w:r>
      <w:r w:rsidRPr="002E6E20">
        <w:rPr>
          <w:rFonts w:ascii="Arial" w:hAnsi="Arial" w:cs="Arial"/>
          <w:lang w:eastAsia="en-US"/>
        </w:rPr>
        <w:t xml:space="preserve">Развитие информационной и </w:t>
      </w:r>
      <w:r>
        <w:rPr>
          <w:rFonts w:ascii="Arial" w:hAnsi="Arial" w:cs="Arial"/>
          <w:lang w:eastAsia="en-US"/>
        </w:rPr>
        <w:t xml:space="preserve">технологической </w:t>
      </w:r>
      <w:r w:rsidRPr="002E6E20">
        <w:rPr>
          <w:rFonts w:ascii="Arial" w:hAnsi="Arial" w:cs="Arial"/>
          <w:lang w:eastAsia="en-US"/>
        </w:rPr>
        <w:t>инфраструктуры</w:t>
      </w:r>
      <w:r>
        <w:rPr>
          <w:rFonts w:ascii="Arial" w:hAnsi="Arial" w:cs="Arial"/>
          <w:lang w:eastAsia="en-US"/>
        </w:rPr>
        <w:t xml:space="preserve">  экосистемы</w:t>
      </w:r>
    </w:p>
    <w:p w:rsidR="00D210C1" w:rsidRDefault="00D210C1" w:rsidP="00D210C1">
      <w:pPr>
        <w:jc w:val="right"/>
        <w:rPr>
          <w:rFonts w:ascii="Arial" w:hAnsi="Arial" w:cs="Arial"/>
          <w:sz w:val="22"/>
          <w:szCs w:val="22"/>
        </w:rPr>
      </w:pPr>
      <w:r w:rsidRPr="002E6E20">
        <w:rPr>
          <w:rFonts w:ascii="Arial" w:hAnsi="Arial" w:cs="Arial"/>
          <w:lang w:eastAsia="en-US"/>
        </w:rPr>
        <w:t xml:space="preserve">цифровой экономики </w:t>
      </w:r>
      <w:bookmarkStart w:id="25" w:name="OLE_LINK77"/>
      <w:bookmarkStart w:id="26" w:name="OLE_LINK78"/>
      <w:bookmarkStart w:id="27" w:name="OLE_LINK79"/>
      <w:bookmarkStart w:id="28" w:name="OLE_LINK80"/>
      <w:r>
        <w:rPr>
          <w:rFonts w:ascii="Arial" w:hAnsi="Arial" w:cs="Arial"/>
          <w:lang w:eastAsia="en-US"/>
        </w:rPr>
        <w:t>муниципального образования Московской области</w:t>
      </w:r>
      <w:bookmarkEnd w:id="25"/>
      <w:bookmarkEnd w:id="26"/>
      <w:bookmarkEnd w:id="27"/>
      <w:bookmarkEnd w:id="28"/>
      <w:r w:rsidRPr="0043047F">
        <w:rPr>
          <w:rFonts w:ascii="Arial" w:hAnsi="Arial" w:cs="Arial"/>
          <w:sz w:val="22"/>
          <w:szCs w:val="22"/>
        </w:rPr>
        <w:t>»</w:t>
      </w:r>
    </w:p>
    <w:p w:rsidR="00D210C1" w:rsidRDefault="00D210C1" w:rsidP="00D210C1">
      <w:pPr>
        <w:jc w:val="right"/>
        <w:rPr>
          <w:rFonts w:ascii="Arial" w:hAnsi="Arial" w:cs="Arial"/>
          <w:sz w:val="22"/>
          <w:szCs w:val="22"/>
        </w:rPr>
      </w:pPr>
    </w:p>
    <w:p w:rsidR="00D210C1" w:rsidRDefault="00D210C1" w:rsidP="00D210C1"/>
    <w:p w:rsidR="00D210C1" w:rsidRPr="008B38BD" w:rsidRDefault="00D210C1" w:rsidP="00D210C1">
      <w:pPr>
        <w:ind w:right="220"/>
        <w:jc w:val="center"/>
        <w:rPr>
          <w:rFonts w:ascii="Arial" w:hAnsi="Arial"/>
        </w:rPr>
      </w:pPr>
      <w:r>
        <w:rPr>
          <w:rFonts w:ascii="Arial" w:hAnsi="Arial"/>
        </w:rPr>
        <w:t>Планируемые</w:t>
      </w:r>
      <w:r w:rsidRPr="00227561">
        <w:rPr>
          <w:rFonts w:ascii="Arial" w:hAnsi="Arial"/>
        </w:rPr>
        <w:t xml:space="preserve"> результаты реализации </w:t>
      </w:r>
      <w:r>
        <w:rPr>
          <w:rFonts w:ascii="Arial" w:hAnsi="Arial"/>
        </w:rPr>
        <w:t>Подпрограммы</w:t>
      </w:r>
      <w:r w:rsidRPr="008B38BD">
        <w:rPr>
          <w:rFonts w:ascii="Arial" w:hAnsi="Arial"/>
        </w:rPr>
        <w:t xml:space="preserve"> </w:t>
      </w:r>
      <w:r>
        <w:rPr>
          <w:rFonts w:ascii="Arial" w:hAnsi="Arial"/>
          <w:lang w:val="en-US"/>
        </w:rPr>
        <w:t>II</w:t>
      </w:r>
    </w:p>
    <w:p w:rsidR="00D210C1" w:rsidRPr="00AC1216" w:rsidRDefault="00D210C1" w:rsidP="00D210C1">
      <w:pPr>
        <w:ind w:right="220"/>
        <w:jc w:val="center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«</w:t>
      </w:r>
      <w:r w:rsidRPr="00A010EB">
        <w:rPr>
          <w:rFonts w:ascii="Arial" w:hAnsi="Arial" w:cs="Arial"/>
          <w:lang w:eastAsia="en-US"/>
        </w:rPr>
        <w:t>Развитие информационно</w:t>
      </w:r>
      <w:r>
        <w:rPr>
          <w:rFonts w:ascii="Arial" w:hAnsi="Arial" w:cs="Arial"/>
          <w:lang w:eastAsia="en-US"/>
        </w:rPr>
        <w:t>й и технологической инфраструктуры  экосистемы цифровой экономики</w:t>
      </w:r>
      <w:r w:rsidRPr="00AC1216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</w:rPr>
        <w:t>муниципального образования Московской области</w:t>
      </w:r>
      <w:r w:rsidRPr="0043047F">
        <w:rPr>
          <w:rFonts w:ascii="Arial" w:hAnsi="Arial" w:cs="Arial"/>
          <w:sz w:val="22"/>
          <w:szCs w:val="22"/>
        </w:rPr>
        <w:t>»</w:t>
      </w:r>
    </w:p>
    <w:p w:rsidR="00D210C1" w:rsidRDefault="00D210C1" w:rsidP="00D210C1">
      <w:pPr>
        <w:rPr>
          <w:rFonts w:ascii="Arial" w:hAnsi="Arial" w:cs="Arial"/>
        </w:rPr>
      </w:pPr>
    </w:p>
    <w:tbl>
      <w:tblPr>
        <w:tblW w:w="14735" w:type="dxa"/>
        <w:tblInd w:w="-176" w:type="dxa"/>
        <w:tblLayout w:type="fixed"/>
        <w:tblLook w:val="04A0"/>
      </w:tblPr>
      <w:tblGrid>
        <w:gridCol w:w="568"/>
        <w:gridCol w:w="2695"/>
        <w:gridCol w:w="1131"/>
        <w:gridCol w:w="1134"/>
        <w:gridCol w:w="2978"/>
        <w:gridCol w:w="553"/>
        <w:gridCol w:w="991"/>
        <w:gridCol w:w="1134"/>
        <w:gridCol w:w="708"/>
        <w:gridCol w:w="714"/>
        <w:gridCol w:w="709"/>
        <w:gridCol w:w="709"/>
        <w:gridCol w:w="711"/>
      </w:tblGrid>
      <w:tr w:rsidR="00D210C1" w:rsidTr="00865571">
        <w:trPr>
          <w:trHeight w:val="13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  <w:p w:rsidR="00D210C1" w:rsidRDefault="00D210C1" w:rsidP="00865571">
            <w:pPr>
              <w:tabs>
                <w:tab w:val="left" w:pos="6313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Основные</w:t>
            </w:r>
          </w:p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мероприятия</w:t>
            </w:r>
          </w:p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подпрограммы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7561">
              <w:rPr>
                <w:rFonts w:ascii="Arial" w:hAnsi="Arial" w:cs="Arial"/>
                <w:sz w:val="20"/>
                <w:szCs w:val="20"/>
              </w:rPr>
              <w:t xml:space="preserve">Планируемый объем финансирования </w:t>
            </w:r>
            <w:r>
              <w:rPr>
                <w:rFonts w:ascii="Arial" w:hAnsi="Arial" w:cs="Arial"/>
                <w:sz w:val="20"/>
                <w:szCs w:val="20"/>
              </w:rPr>
              <w:t>основных мероприятий</w:t>
            </w:r>
            <w:r w:rsidRPr="00227561">
              <w:rPr>
                <w:rFonts w:ascii="Arial" w:hAnsi="Arial" w:cs="Arial"/>
                <w:sz w:val="20"/>
                <w:szCs w:val="20"/>
              </w:rPr>
              <w:t>, тыс. руб.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Базовое значение показателя</w:t>
            </w:r>
          </w:p>
        </w:tc>
        <w:tc>
          <w:tcPr>
            <w:tcW w:w="3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D210C1" w:rsidTr="00865571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Pr="00D123C3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  <w:r w:rsidRPr="00D123C3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Pr="00D123C3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  <w:r w:rsidRPr="00D123C3">
              <w:rPr>
                <w:rFonts w:ascii="Arial" w:hAnsi="Arial" w:cs="Arial"/>
                <w:sz w:val="18"/>
                <w:szCs w:val="18"/>
              </w:rPr>
              <w:t>Другие источники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</w:t>
            </w:r>
          </w:p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2022</w:t>
            </w:r>
          </w:p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2023</w:t>
            </w:r>
          </w:p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2024</w:t>
            </w:r>
          </w:p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</w:tr>
      <w:tr w:rsidR="00D210C1" w:rsidTr="00865571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D210C1" w:rsidTr="00865571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6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II</w:t>
            </w:r>
          </w:p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«Развитие информационной и технологической инфраструктуры  экосистемы цифровой экономики </w:t>
            </w:r>
            <w:r w:rsidRPr="008F601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муниципального образования Московской области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»</w:t>
            </w:r>
          </w:p>
        </w:tc>
      </w:tr>
      <w:tr w:rsidR="00D210C1" w:rsidTr="00865571">
        <w:trPr>
          <w:trHeight w:val="276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26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  <w:bookmarkStart w:id="29" w:name="OLE_LINK38"/>
            <w:bookmarkStart w:id="30" w:name="OLE_LINK39"/>
            <w:r w:rsidRPr="004A099A">
              <w:rPr>
                <w:rFonts w:ascii="Arial" w:hAnsi="Arial" w:cs="Arial"/>
                <w:b/>
                <w:bCs/>
                <w:sz w:val="18"/>
                <w:szCs w:val="18"/>
              </w:rPr>
              <w:t>Основное мероприятие 01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Pr="004A099A">
              <w:rPr>
                <w:rFonts w:ascii="Arial" w:hAnsi="Arial" w:cs="Arial"/>
                <w:bCs/>
                <w:sz w:val="18"/>
                <w:szCs w:val="18"/>
              </w:rPr>
              <w:t>Информационная инфраструктура</w:t>
            </w:r>
            <w:bookmarkEnd w:id="29"/>
            <w:bookmarkEnd w:id="30"/>
          </w:p>
        </w:tc>
        <w:tc>
          <w:tcPr>
            <w:tcW w:w="1131" w:type="dxa"/>
            <w:vMerge w:val="restart"/>
            <w:tcBorders>
              <w:left w:val="nil"/>
              <w:right w:val="single" w:sz="4" w:space="0" w:color="auto"/>
            </w:tcBorders>
          </w:tcPr>
          <w:p w:rsidR="00D210C1" w:rsidRPr="00167DB0" w:rsidRDefault="00167DB0" w:rsidP="00167DB0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="00D210C1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229</w:t>
            </w:r>
            <w:r w:rsidR="00D210C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1074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0741">
              <w:rPr>
                <w:rFonts w:ascii="Arial" w:hAnsi="Arial" w:cs="Arial"/>
                <w:sz w:val="18"/>
                <w:szCs w:val="18"/>
              </w:rPr>
              <w:t>Доля рабочих мест, обеспеченных необходимым компьютерным оборудованием и услугами связи в соответствии с требованиями нормативных правовых актов Московской области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Pr="003932E1" w:rsidRDefault="00D210C1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BC46EE" w:rsidTr="00865571">
        <w:trPr>
          <w:trHeight w:val="276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46EE" w:rsidRDefault="00BC46EE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46EE" w:rsidRDefault="00BC46EE" w:rsidP="00865571">
            <w:pPr>
              <w:tabs>
                <w:tab w:val="left" w:pos="6313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</w:tcPr>
          <w:p w:rsidR="00BC46EE" w:rsidRDefault="00BC46EE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6EE" w:rsidRDefault="00BC46EE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EE" w:rsidRDefault="00BC46EE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EE" w:rsidRPr="003932E1" w:rsidRDefault="00BC46EE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EE" w:rsidRPr="003932E1" w:rsidRDefault="00BC46EE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46EE" w:rsidRPr="003932E1" w:rsidRDefault="00BC46EE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EE" w:rsidRPr="001F5926" w:rsidRDefault="00BC46EE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EE" w:rsidRPr="001F5926" w:rsidRDefault="00BC46EE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EE" w:rsidRPr="001F5926" w:rsidRDefault="00BC46EE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EE" w:rsidRPr="001F5926" w:rsidRDefault="00BC46EE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EE" w:rsidRPr="001F5926" w:rsidRDefault="00BC46EE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210C1" w:rsidTr="00865571">
        <w:trPr>
          <w:trHeight w:val="276"/>
        </w:trPr>
        <w:tc>
          <w:tcPr>
            <w:tcW w:w="5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1074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0741">
              <w:rPr>
                <w:rFonts w:ascii="Arial" w:hAnsi="Arial" w:cs="Arial"/>
                <w:bCs/>
                <w:sz w:val="18"/>
                <w:szCs w:val="18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 менее чем 2 операторами связи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Pr="00B30B94" w:rsidRDefault="00BE17BD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7BD">
              <w:rPr>
                <w:rFonts w:ascii="Arial" w:hAnsi="Arial" w:cs="Arial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Pr="004F5EA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5EA1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F5EA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5EA1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F5EA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5EA1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F5EA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5EA1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F5EA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5EA1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F5EA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5EA1">
              <w:rPr>
                <w:rFonts w:ascii="Arial" w:hAnsi="Arial" w:cs="Arial"/>
                <w:sz w:val="18"/>
                <w:szCs w:val="18"/>
              </w:rPr>
              <w:t>92</w:t>
            </w:r>
          </w:p>
        </w:tc>
      </w:tr>
      <w:tr w:rsidR="00D210C1" w:rsidTr="00865571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1.2.</w:t>
            </w:r>
          </w:p>
        </w:tc>
        <w:tc>
          <w:tcPr>
            <w:tcW w:w="26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9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4A099A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A099A">
              <w:rPr>
                <w:rFonts w:ascii="Arial" w:hAnsi="Arial" w:cs="Arial"/>
                <w:bCs/>
                <w:sz w:val="18"/>
                <w:szCs w:val="18"/>
              </w:rPr>
              <w:t>Информационная безопасность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10C1" w:rsidRPr="0085107C" w:rsidRDefault="00167DB0" w:rsidP="008655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5 388</w:t>
            </w:r>
            <w:r w:rsidR="00D210C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1074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0741">
              <w:rPr>
                <w:rFonts w:ascii="Arial" w:hAnsi="Arial" w:cs="Arial"/>
                <w:bCs/>
                <w:sz w:val="18"/>
                <w:szCs w:val="18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Pr="003932E1" w:rsidRDefault="00D210C1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Pr="004A68F9" w:rsidRDefault="00D210C1" w:rsidP="00865571">
            <w:pPr>
              <w:jc w:val="center"/>
            </w:pPr>
            <w:r w:rsidRPr="004A68F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A68F9" w:rsidRDefault="00D210C1" w:rsidP="00865571">
            <w:r w:rsidRPr="004A68F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D210C1" w:rsidTr="00865571">
        <w:trPr>
          <w:trHeight w:val="2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1074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0741">
              <w:rPr>
                <w:rFonts w:ascii="Arial" w:hAnsi="Arial" w:cs="Arial"/>
                <w:color w:val="000000"/>
                <w:sz w:val="18"/>
                <w:szCs w:val="18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Pr="003932E1" w:rsidRDefault="00D210C1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D210C1" w:rsidTr="00865571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1.3.</w:t>
            </w:r>
          </w:p>
        </w:tc>
        <w:tc>
          <w:tcPr>
            <w:tcW w:w="269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210C1" w:rsidRDefault="00D210C1" w:rsidP="008655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9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4A099A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A099A">
              <w:rPr>
                <w:rFonts w:ascii="Arial" w:hAnsi="Arial" w:cs="Arial"/>
                <w:bCs/>
                <w:sz w:val="18"/>
                <w:szCs w:val="18"/>
              </w:rPr>
              <w:t>Цифровое государственное управление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10C1" w:rsidRPr="00167DB0" w:rsidRDefault="00167DB0" w:rsidP="00167DB0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  <w:r w:rsidR="00D210C1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496</w:t>
            </w:r>
            <w:r w:rsidR="00D210C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1074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0741">
              <w:rPr>
                <w:rFonts w:ascii="Arial" w:hAnsi="Arial" w:cs="Arial"/>
                <w:bCs/>
                <w:sz w:val="18"/>
                <w:szCs w:val="18"/>
              </w:rPr>
              <w:t>Доля документов служебной переписки ОМСУ муниципального образования Московской области и их подведомственных учреждений с ЦИОГВ и ГО Московской области, подве</w:t>
            </w:r>
            <w:r w:rsidRPr="00410741">
              <w:rPr>
                <w:rFonts w:ascii="Arial" w:hAnsi="Arial" w:cs="Arial"/>
                <w:bCs/>
                <w:sz w:val="18"/>
                <w:szCs w:val="18"/>
              </w:rPr>
              <w:softHyphen/>
              <w:t>домственными ЦИОГВ и ГО Московской области организациями и учреждениями, не со</w:t>
            </w:r>
            <w:r w:rsidRPr="00410741">
              <w:rPr>
                <w:rFonts w:ascii="Arial" w:hAnsi="Arial" w:cs="Arial"/>
                <w:bCs/>
                <w:sz w:val="18"/>
                <w:szCs w:val="18"/>
              </w:rPr>
              <w:softHyphen/>
              <w:t>держащих персональные дан</w:t>
            </w:r>
            <w:r w:rsidRPr="00410741">
              <w:rPr>
                <w:rFonts w:ascii="Arial" w:hAnsi="Arial" w:cs="Arial"/>
                <w:bCs/>
                <w:sz w:val="18"/>
                <w:szCs w:val="18"/>
              </w:rPr>
              <w:softHyphen/>
              <w:t>ные и конфиденциальные све</w:t>
            </w:r>
            <w:r w:rsidRPr="00410741">
              <w:rPr>
                <w:rFonts w:ascii="Arial" w:hAnsi="Arial" w:cs="Arial"/>
                <w:bCs/>
                <w:sz w:val="18"/>
                <w:szCs w:val="18"/>
              </w:rPr>
              <w:softHyphen/>
              <w:t>дения и 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Pr="003932E1" w:rsidRDefault="00D210C1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5EA1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D210C1" w:rsidTr="00865571">
        <w:trPr>
          <w:trHeight w:val="64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left w:val="nil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10741" w:rsidRDefault="00865571" w:rsidP="00015F9E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Процент проникновения ЕСИА в муниципальном образовании Московской области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firstLine="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3932E1" w:rsidRDefault="00D210C1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80</w:t>
            </w:r>
          </w:p>
        </w:tc>
      </w:tr>
      <w:tr w:rsidR="00D210C1" w:rsidTr="00865571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left w:val="nil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ind w:firstLine="48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ind w:firstLine="48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10741" w:rsidRDefault="00D210C1" w:rsidP="00865571">
            <w:pPr>
              <w:tabs>
                <w:tab w:val="left" w:pos="6313"/>
              </w:tabs>
              <w:ind w:firstLine="48"/>
              <w:rPr>
                <w:rFonts w:ascii="Arial" w:hAnsi="Arial" w:cs="Arial"/>
                <w:bCs/>
                <w:sz w:val="18"/>
                <w:szCs w:val="18"/>
              </w:rPr>
            </w:pPr>
            <w:r w:rsidRPr="00410741">
              <w:rPr>
                <w:rFonts w:ascii="Arial" w:hAnsi="Arial" w:cs="Arial"/>
                <w:bCs/>
                <w:sz w:val="18"/>
                <w:szCs w:val="18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firstLine="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Pr="003932E1" w:rsidRDefault="00D210C1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</w:tr>
      <w:tr w:rsidR="00D210C1" w:rsidTr="00865571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left w:val="nil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ind w:firstLine="48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ind w:firstLine="48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10741" w:rsidRDefault="00D210C1" w:rsidP="005043B6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410741">
              <w:rPr>
                <w:rFonts w:ascii="Arial" w:hAnsi="Arial" w:cs="Arial"/>
                <w:bCs/>
                <w:sz w:val="18"/>
                <w:szCs w:val="18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firstLine="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3932E1" w:rsidRDefault="00D210C1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Pr="000D3530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602867">
              <w:rPr>
                <w:rFonts w:ascii="Arial" w:hAnsi="Arial" w:cs="Arial"/>
                <w:bCs/>
                <w:sz w:val="18"/>
                <w:szCs w:val="18"/>
              </w:rPr>
              <w:t>89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89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90</w:t>
            </w:r>
          </w:p>
        </w:tc>
      </w:tr>
      <w:tr w:rsidR="00D210C1" w:rsidTr="00865571">
        <w:trPr>
          <w:trHeight w:val="1238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left w:val="nil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10741" w:rsidRDefault="00D210C1" w:rsidP="00865571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410741">
              <w:rPr>
                <w:rFonts w:ascii="Arial" w:hAnsi="Arial" w:cs="Arial"/>
                <w:bCs/>
                <w:sz w:val="18"/>
                <w:szCs w:val="18"/>
              </w:rPr>
              <w:t xml:space="preserve">Повторные обращения </w:t>
            </w:r>
            <w:proofErr w:type="gramStart"/>
            <w:r w:rsidRPr="00410741">
              <w:rPr>
                <w:rFonts w:ascii="Arial" w:hAnsi="Arial" w:cs="Arial"/>
                <w:bCs/>
                <w:sz w:val="18"/>
                <w:szCs w:val="18"/>
              </w:rPr>
              <w:t>-Д</w:t>
            </w:r>
            <w:proofErr w:type="gramEnd"/>
            <w:r w:rsidRPr="00410741">
              <w:rPr>
                <w:rFonts w:ascii="Arial" w:hAnsi="Arial" w:cs="Arial"/>
                <w:bCs/>
                <w:sz w:val="18"/>
                <w:szCs w:val="18"/>
              </w:rPr>
              <w:t>оля обращений, поступивших на портал «</w:t>
            </w:r>
            <w:proofErr w:type="spellStart"/>
            <w:r w:rsidRPr="00410741">
              <w:rPr>
                <w:rFonts w:ascii="Arial" w:hAnsi="Arial" w:cs="Arial"/>
                <w:bCs/>
                <w:sz w:val="18"/>
                <w:szCs w:val="18"/>
              </w:rPr>
              <w:t>Добродел</w:t>
            </w:r>
            <w:proofErr w:type="spellEnd"/>
            <w:r w:rsidRPr="00410741">
              <w:rPr>
                <w:rFonts w:ascii="Arial" w:hAnsi="Arial" w:cs="Arial"/>
                <w:bCs/>
                <w:sz w:val="18"/>
                <w:szCs w:val="18"/>
              </w:rPr>
              <w:t>», по которым поступили повторные обращения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firstLine="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3932E1" w:rsidRDefault="00D210C1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Pr="000D3530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E038BD">
              <w:rPr>
                <w:rFonts w:ascii="Arial" w:hAnsi="Arial" w:cs="Arial"/>
                <w:bCs/>
                <w:sz w:val="18"/>
                <w:szCs w:val="18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</w:tr>
      <w:tr w:rsidR="00D210C1" w:rsidTr="00865571">
        <w:trPr>
          <w:trHeight w:val="126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left w:val="nil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10741" w:rsidRDefault="00D210C1" w:rsidP="00C90B23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410741">
              <w:rPr>
                <w:rFonts w:ascii="Arial" w:hAnsi="Arial" w:cs="Arial"/>
                <w:bCs/>
                <w:sz w:val="18"/>
                <w:szCs w:val="18"/>
              </w:rPr>
              <w:t xml:space="preserve">Отложенные решения </w:t>
            </w:r>
            <w:proofErr w:type="gramStart"/>
            <w:r w:rsidRPr="00410741">
              <w:rPr>
                <w:rFonts w:ascii="Arial" w:hAnsi="Arial" w:cs="Arial"/>
                <w:bCs/>
                <w:sz w:val="18"/>
                <w:szCs w:val="18"/>
              </w:rPr>
              <w:t>-Д</w:t>
            </w:r>
            <w:proofErr w:type="gramEnd"/>
            <w:r w:rsidRPr="00410741">
              <w:rPr>
                <w:rFonts w:ascii="Arial" w:hAnsi="Arial" w:cs="Arial"/>
                <w:bCs/>
                <w:sz w:val="18"/>
                <w:szCs w:val="18"/>
              </w:rPr>
              <w:t xml:space="preserve">оля отложенных решений от числа ответов, предоставленных на </w:t>
            </w:r>
            <w:r w:rsidR="00C90B23">
              <w:rPr>
                <w:rFonts w:ascii="Arial" w:hAnsi="Arial" w:cs="Arial"/>
                <w:bCs/>
                <w:sz w:val="18"/>
                <w:szCs w:val="18"/>
              </w:rPr>
              <w:t>портале «</w:t>
            </w:r>
            <w:proofErr w:type="spellStart"/>
            <w:r w:rsidR="00C90B23">
              <w:rPr>
                <w:rFonts w:ascii="Arial" w:hAnsi="Arial" w:cs="Arial"/>
                <w:bCs/>
                <w:sz w:val="18"/>
                <w:szCs w:val="18"/>
              </w:rPr>
              <w:t>Добродел</w:t>
            </w:r>
            <w:proofErr w:type="spellEnd"/>
            <w:r w:rsidR="00C90B23">
              <w:rPr>
                <w:rFonts w:ascii="Arial" w:hAnsi="Arial" w:cs="Arial"/>
                <w:bCs/>
                <w:sz w:val="18"/>
                <w:szCs w:val="18"/>
              </w:rPr>
              <w:t>» (два и более раз</w:t>
            </w:r>
            <w:r w:rsidRPr="00410741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ind w:firstLine="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3932E1" w:rsidRDefault="00D210C1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Pr="000D3530" w:rsidRDefault="009E1142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9E1142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9E1142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9E1142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9E1142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9E1142" w:rsidP="00865571">
            <w:pPr>
              <w:tabs>
                <w:tab w:val="left" w:pos="6313"/>
              </w:tabs>
              <w:ind w:left="-108" w:firstLine="3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</w:tr>
      <w:tr w:rsidR="00D210C1" w:rsidTr="00865571">
        <w:trPr>
          <w:trHeight w:val="1266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left w:val="nil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10741" w:rsidRDefault="00D210C1" w:rsidP="00865571">
            <w:pPr>
              <w:tabs>
                <w:tab w:val="left" w:pos="6313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410741">
              <w:rPr>
                <w:rFonts w:ascii="Arial" w:hAnsi="Arial" w:cs="Arial"/>
                <w:bCs/>
                <w:sz w:val="18"/>
                <w:szCs w:val="18"/>
              </w:rPr>
              <w:t>Ответь вовремя - Доля жалоб, поступивших на портал «</w:t>
            </w:r>
            <w:proofErr w:type="spellStart"/>
            <w:r w:rsidRPr="00410741">
              <w:rPr>
                <w:rFonts w:ascii="Arial" w:hAnsi="Arial" w:cs="Arial"/>
                <w:bCs/>
                <w:sz w:val="18"/>
                <w:szCs w:val="18"/>
              </w:rPr>
              <w:t>Добродел</w:t>
            </w:r>
            <w:proofErr w:type="spellEnd"/>
            <w:r w:rsidRPr="00410741">
              <w:rPr>
                <w:rFonts w:ascii="Arial" w:hAnsi="Arial" w:cs="Arial"/>
                <w:bCs/>
                <w:sz w:val="18"/>
                <w:szCs w:val="18"/>
              </w:rPr>
              <w:t>», по которым нарушен срок подготовки ответа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3932E1" w:rsidRDefault="00D210C1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</w:tr>
      <w:tr w:rsidR="00D210C1" w:rsidTr="001D1C37">
        <w:trPr>
          <w:trHeight w:val="15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1.4.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A09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4A099A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A099A">
              <w:rPr>
                <w:rFonts w:ascii="Arial" w:hAnsi="Arial" w:cs="Arial"/>
                <w:bCs/>
                <w:sz w:val="18"/>
                <w:szCs w:val="18"/>
              </w:rPr>
              <w:t>Цифровая культура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Pr="00410741" w:rsidRDefault="00D210C1" w:rsidP="00865571">
            <w:pPr>
              <w:pStyle w:val="a5"/>
              <w:tabs>
                <w:tab w:val="left" w:pos="218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410741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Доля муниципальных учреждений культуры, обеспеченных доступом в информационно-телекоммуникационную сеть Интернет на скорости:</w:t>
            </w:r>
          </w:p>
          <w:p w:rsidR="00D210C1" w:rsidRPr="00410741" w:rsidRDefault="00D210C1" w:rsidP="00865571">
            <w:pPr>
              <w:tabs>
                <w:tab w:val="num" w:pos="-65"/>
                <w:tab w:val="num" w:pos="0"/>
                <w:tab w:val="num" w:pos="77"/>
                <w:tab w:val="num" w:pos="360"/>
              </w:tabs>
              <w:ind w:left="5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0741">
              <w:rPr>
                <w:rFonts w:ascii="Arial" w:hAnsi="Arial" w:cs="Arial"/>
                <w:bCs/>
                <w:sz w:val="18"/>
                <w:szCs w:val="18"/>
              </w:rPr>
              <w:t>- для учреждений культуры, расположенных в городских населенных пунктах, – не менее 50 Мбит/</w:t>
            </w:r>
            <w:proofErr w:type="gramStart"/>
            <w:r w:rsidRPr="00410741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proofErr w:type="gramEnd"/>
            <w:r w:rsidRPr="00410741">
              <w:rPr>
                <w:rFonts w:ascii="Arial" w:hAnsi="Arial" w:cs="Arial"/>
                <w:bCs/>
                <w:sz w:val="18"/>
                <w:szCs w:val="18"/>
              </w:rPr>
              <w:t>;</w:t>
            </w:r>
          </w:p>
          <w:p w:rsidR="00D210C1" w:rsidRPr="00410741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0741">
              <w:rPr>
                <w:rFonts w:ascii="Arial" w:hAnsi="Arial" w:cs="Arial"/>
                <w:bCs/>
                <w:sz w:val="18"/>
                <w:szCs w:val="18"/>
              </w:rPr>
              <w:t>- для учреждений культуры, расположенных в сельских населенных пунктах, – не менее 10 Мбит/</w:t>
            </w:r>
            <w:proofErr w:type="gramStart"/>
            <w:r w:rsidRPr="00410741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proofErr w:type="gramEnd"/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Pr="003932E1" w:rsidRDefault="00D210C1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Pr="000D3530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038B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jc w:val="center"/>
            </w:pPr>
            <w:r w:rsidRPr="001440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jc w:val="center"/>
            </w:pPr>
            <w:r w:rsidRPr="001440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jc w:val="center"/>
            </w:pPr>
            <w:r w:rsidRPr="001440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jc w:val="center"/>
            </w:pPr>
            <w:r w:rsidRPr="001440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jc w:val="center"/>
            </w:pPr>
            <w:r w:rsidRPr="0014406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D210C1" w:rsidTr="001D1C37">
        <w:trPr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1.5.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Pr="004A099A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9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Основное мероприятие </w:t>
            </w:r>
            <w:r w:rsidRPr="004A099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</w:t>
            </w:r>
            <w:r w:rsidRPr="004A099A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  <w:p w:rsidR="00D210C1" w:rsidRPr="004A099A" w:rsidRDefault="00D210C1" w:rsidP="00865571">
            <w:pPr>
              <w:tabs>
                <w:tab w:val="left" w:pos="6313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A099A">
              <w:rPr>
                <w:rFonts w:ascii="Arial" w:hAnsi="Arial" w:cs="Arial"/>
                <w:bCs/>
                <w:sz w:val="18"/>
                <w:szCs w:val="18"/>
              </w:rPr>
              <w:t>Федеральный проект «Информационная инфраструктура»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Default="00D210C1" w:rsidP="008655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F9E" w:rsidRDefault="00015F9E" w:rsidP="00015F9E">
            <w:pPr>
              <w:tabs>
                <w:tab w:val="num" w:pos="360"/>
                <w:tab w:val="num" w:pos="502"/>
              </w:tabs>
              <w:ind w:lef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:rsidR="00015F9E" w:rsidRDefault="00015F9E" w:rsidP="00015F9E">
            <w:pPr>
              <w:tabs>
                <w:tab w:val="num" w:pos="-65"/>
                <w:tab w:val="num" w:pos="0"/>
                <w:tab w:val="num" w:pos="77"/>
                <w:tab w:val="num" w:pos="360"/>
              </w:tabs>
              <w:ind w:left="57" w:hanging="7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для общеобразовательных организаций, расположенных в </w:t>
            </w:r>
            <w:r w:rsidR="001D1C37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городских населенных пунктах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– не менее 100 Мбит/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D210C1" w:rsidRPr="00410741" w:rsidRDefault="00015F9E" w:rsidP="00015F9E">
            <w:pPr>
              <w:tabs>
                <w:tab w:val="left" w:pos="6313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 для общеобразовательных организаций, расположенных в сельских населенных пунктах, – не менее 50 Мбит/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tabs>
                <w:tab w:val="left" w:pos="6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C1" w:rsidRPr="003932E1" w:rsidRDefault="00D210C1" w:rsidP="0086557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2E1">
              <w:rPr>
                <w:rFonts w:ascii="Arial" w:hAnsi="Arial" w:cs="Arial"/>
                <w:sz w:val="18"/>
                <w:szCs w:val="18"/>
              </w:rPr>
              <w:t>Приоритетн</w:t>
            </w:r>
            <w:r>
              <w:rPr>
                <w:rFonts w:ascii="Arial" w:hAnsi="Arial" w:cs="Arial"/>
                <w:sz w:val="18"/>
                <w:szCs w:val="18"/>
              </w:rPr>
              <w:t xml:space="preserve">ый </w:t>
            </w:r>
            <w:r w:rsidRPr="003932E1">
              <w:rPr>
                <w:rFonts w:ascii="Arial" w:hAnsi="Arial" w:cs="Arial"/>
                <w:sz w:val="18"/>
                <w:szCs w:val="18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jc w:val="center"/>
            </w:pPr>
            <w:r w:rsidRPr="00D16E3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jc w:val="center"/>
            </w:pPr>
            <w:r w:rsidRPr="00D16E3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jc w:val="center"/>
            </w:pPr>
            <w:r w:rsidRPr="00D16E3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jc w:val="center"/>
            </w:pPr>
            <w:r w:rsidRPr="00D16E3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jc w:val="center"/>
            </w:pPr>
            <w:r w:rsidRPr="00D16E3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C1" w:rsidRDefault="00D210C1" w:rsidP="00865571">
            <w:pPr>
              <w:jc w:val="center"/>
            </w:pPr>
            <w:r w:rsidRPr="00D16E3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</w:tbl>
    <w:p w:rsidR="00D210C1" w:rsidRPr="007F5AA8" w:rsidRDefault="00D210C1" w:rsidP="00D210C1">
      <w:pPr>
        <w:rPr>
          <w:rFonts w:ascii="Arial" w:hAnsi="Arial" w:cs="Arial"/>
        </w:rPr>
      </w:pPr>
      <w:r>
        <w:rPr>
          <w:rFonts w:ascii="Arial" w:hAnsi="Arial" w:cs="Arial"/>
        </w:rPr>
        <w:t>».</w:t>
      </w:r>
    </w:p>
    <w:p w:rsidR="00A459F8" w:rsidRDefault="00A459F8" w:rsidP="00A459F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459F8" w:rsidRDefault="00A459F8" w:rsidP="00A459F8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Приложение №5</w:t>
      </w:r>
    </w:p>
    <w:p w:rsidR="00A459F8" w:rsidRDefault="00A459F8" w:rsidP="00A459F8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к постановлению администрации</w:t>
      </w:r>
    </w:p>
    <w:p w:rsidR="00A459F8" w:rsidRDefault="00A459F8" w:rsidP="00A459F8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городского округа Ступино Московской области</w:t>
      </w:r>
    </w:p>
    <w:p w:rsidR="00A459F8" w:rsidRDefault="00A459F8" w:rsidP="00A459F8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от _____________ № ____________</w:t>
      </w:r>
    </w:p>
    <w:p w:rsidR="00A459F8" w:rsidRDefault="00A459F8" w:rsidP="00A459F8">
      <w:pPr>
        <w:jc w:val="right"/>
        <w:rPr>
          <w:rFonts w:ascii="Arial" w:hAnsi="Arial" w:cs="Arial"/>
          <w:sz w:val="22"/>
          <w:szCs w:val="22"/>
        </w:rPr>
      </w:pPr>
    </w:p>
    <w:p w:rsidR="00D210C1" w:rsidRDefault="00D210C1" w:rsidP="00D210C1">
      <w:pPr>
        <w:spacing w:after="200" w:line="276" w:lineRule="auto"/>
      </w:pPr>
    </w:p>
    <w:p w:rsidR="00A459F8" w:rsidRPr="004A099A" w:rsidRDefault="00A459F8" w:rsidP="00A459F8">
      <w:pPr>
        <w:ind w:left="8080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 </w:t>
      </w:r>
      <w:r w:rsidRPr="004A099A">
        <w:rPr>
          <w:rFonts w:ascii="Arial" w:hAnsi="Arial" w:cs="Arial"/>
        </w:rPr>
        <w:t>3</w:t>
      </w:r>
    </w:p>
    <w:p w:rsidR="00A459F8" w:rsidRDefault="00A459F8" w:rsidP="00A459F8">
      <w:pPr>
        <w:ind w:left="8080"/>
        <w:rPr>
          <w:sz w:val="28"/>
          <w:szCs w:val="28"/>
        </w:rPr>
      </w:pPr>
      <w:r>
        <w:rPr>
          <w:rFonts w:ascii="Arial" w:hAnsi="Arial" w:cs="Arial"/>
          <w:lang w:eastAsia="en-US"/>
        </w:rPr>
        <w:t>к П</w:t>
      </w:r>
      <w:r w:rsidRPr="002E6E20">
        <w:rPr>
          <w:rFonts w:ascii="Arial" w:hAnsi="Arial" w:cs="Arial"/>
          <w:lang w:eastAsia="en-US"/>
        </w:rPr>
        <w:t>одпрограмме</w:t>
      </w:r>
      <w:r w:rsidRPr="00427458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val="en-US" w:eastAsia="en-US"/>
        </w:rPr>
        <w:t>II</w:t>
      </w:r>
      <w:r>
        <w:rPr>
          <w:rFonts w:ascii="Arial" w:hAnsi="Arial" w:cs="Arial"/>
          <w:lang w:eastAsia="en-US"/>
        </w:rPr>
        <w:t xml:space="preserve"> </w:t>
      </w:r>
      <w:r w:rsidRPr="002E6E20">
        <w:rPr>
          <w:rFonts w:ascii="Arial" w:hAnsi="Arial" w:cs="Arial"/>
        </w:rPr>
        <w:t>«</w:t>
      </w:r>
      <w:r w:rsidRPr="002E6E20">
        <w:rPr>
          <w:rFonts w:ascii="Arial" w:hAnsi="Arial" w:cs="Arial"/>
          <w:lang w:eastAsia="en-US"/>
        </w:rPr>
        <w:t xml:space="preserve">Развитие информационной и </w:t>
      </w:r>
      <w:r>
        <w:rPr>
          <w:rFonts w:ascii="Arial" w:hAnsi="Arial" w:cs="Arial"/>
          <w:lang w:eastAsia="en-US"/>
        </w:rPr>
        <w:t xml:space="preserve">технологической инфраструктуры  экосистемы цифровой </w:t>
      </w:r>
      <w:r w:rsidRPr="002E6E20">
        <w:rPr>
          <w:rFonts w:ascii="Arial" w:hAnsi="Arial" w:cs="Arial"/>
          <w:lang w:eastAsia="en-US"/>
        </w:rPr>
        <w:t xml:space="preserve">экономики </w:t>
      </w:r>
      <w:r>
        <w:rPr>
          <w:rFonts w:ascii="Arial" w:hAnsi="Arial" w:cs="Arial"/>
        </w:rPr>
        <w:t>муниципального образования Московской области</w:t>
      </w:r>
      <w:r w:rsidRPr="0043047F">
        <w:rPr>
          <w:rFonts w:ascii="Arial" w:hAnsi="Arial" w:cs="Arial"/>
          <w:sz w:val="22"/>
          <w:szCs w:val="22"/>
        </w:rPr>
        <w:t>»</w:t>
      </w:r>
    </w:p>
    <w:p w:rsidR="00A459F8" w:rsidRPr="00362165" w:rsidRDefault="00A459F8" w:rsidP="00A459F8">
      <w:pPr>
        <w:ind w:left="8789"/>
        <w:rPr>
          <w:lang w:eastAsia="en-US"/>
        </w:rPr>
      </w:pPr>
    </w:p>
    <w:p w:rsidR="00A459F8" w:rsidRPr="00427458" w:rsidRDefault="00A459F8" w:rsidP="00A459F8">
      <w:pPr>
        <w:pStyle w:val="2"/>
        <w:ind w:left="180"/>
        <w:jc w:val="center"/>
        <w:rPr>
          <w:rFonts w:ascii="Arial" w:hAnsi="Arial" w:cs="Arial"/>
          <w:sz w:val="24"/>
        </w:rPr>
      </w:pPr>
      <w:r w:rsidRPr="006D03AA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6D03AA">
        <w:rPr>
          <w:rFonts w:ascii="Arial" w:hAnsi="Arial" w:cs="Arial"/>
          <w:sz w:val="24"/>
          <w:szCs w:val="24"/>
        </w:rPr>
        <w:t xml:space="preserve">расчета значений </w:t>
      </w:r>
      <w:r>
        <w:rPr>
          <w:rFonts w:ascii="Arial" w:hAnsi="Arial" w:cs="Arial"/>
          <w:sz w:val="24"/>
          <w:szCs w:val="24"/>
        </w:rPr>
        <w:t>планируемых результатов реализации П</w:t>
      </w:r>
      <w:r w:rsidRPr="006D03AA">
        <w:rPr>
          <w:rFonts w:ascii="Arial" w:hAnsi="Arial" w:cs="Arial"/>
          <w:sz w:val="24"/>
          <w:szCs w:val="24"/>
        </w:rPr>
        <w:t>одпрограммы</w:t>
      </w:r>
      <w:proofErr w:type="gramEnd"/>
      <w:r w:rsidRPr="006D03A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en-US"/>
        </w:rPr>
        <w:t>II</w:t>
      </w:r>
    </w:p>
    <w:p w:rsidR="00A459F8" w:rsidRPr="00362165" w:rsidRDefault="00A459F8" w:rsidP="00A459F8">
      <w:pPr>
        <w:pStyle w:val="2"/>
        <w:ind w:left="180"/>
        <w:jc w:val="center"/>
        <w:rPr>
          <w:rFonts w:ascii="Arial" w:hAnsi="Arial" w:cs="Arial"/>
          <w:sz w:val="24"/>
        </w:rPr>
      </w:pPr>
      <w:r w:rsidRPr="006D03AA">
        <w:rPr>
          <w:rFonts w:ascii="Arial" w:hAnsi="Arial" w:cs="Arial"/>
          <w:sz w:val="24"/>
        </w:rPr>
        <w:t>«Развитие информационной и </w:t>
      </w:r>
      <w:r>
        <w:rPr>
          <w:rFonts w:ascii="Arial" w:hAnsi="Arial" w:cs="Arial"/>
          <w:sz w:val="24"/>
        </w:rPr>
        <w:t xml:space="preserve">технологической инфраструктуры </w:t>
      </w:r>
      <w:r w:rsidRPr="006D03AA">
        <w:rPr>
          <w:rFonts w:ascii="Arial" w:hAnsi="Arial" w:cs="Arial"/>
          <w:sz w:val="24"/>
        </w:rPr>
        <w:t xml:space="preserve"> экосистемы цифровой экономики муниципального образования Московской области»</w:t>
      </w:r>
    </w:p>
    <w:p w:rsidR="00A459F8" w:rsidRPr="00362165" w:rsidRDefault="00A459F8" w:rsidP="00A459F8"/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7"/>
        <w:gridCol w:w="3544"/>
        <w:gridCol w:w="10601"/>
      </w:tblGrid>
      <w:tr w:rsidR="00A459F8" w:rsidRPr="006D03AA" w:rsidTr="00A459F8">
        <w:tc>
          <w:tcPr>
            <w:tcW w:w="597" w:type="dxa"/>
            <w:shd w:val="clear" w:color="auto" w:fill="auto"/>
          </w:tcPr>
          <w:p w:rsidR="00A459F8" w:rsidRPr="006D03AA" w:rsidRDefault="00A459F8" w:rsidP="00A459F8">
            <w:pPr>
              <w:jc w:val="center"/>
              <w:rPr>
                <w:rFonts w:ascii="Arial" w:hAnsi="Arial" w:cs="Arial"/>
                <w:b/>
              </w:rPr>
            </w:pPr>
            <w:r w:rsidRPr="006D03AA">
              <w:rPr>
                <w:rFonts w:ascii="Arial" w:hAnsi="Arial" w:cs="Arial"/>
                <w:b/>
              </w:rPr>
              <w:t>№</w:t>
            </w:r>
          </w:p>
          <w:p w:rsidR="00A459F8" w:rsidRPr="006D03AA" w:rsidRDefault="00A459F8" w:rsidP="00A459F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6D03AA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6D03AA">
              <w:rPr>
                <w:rFonts w:ascii="Arial" w:hAnsi="Arial" w:cs="Arial"/>
                <w:b/>
              </w:rPr>
              <w:t>/</w:t>
            </w:r>
            <w:proofErr w:type="spellStart"/>
            <w:r w:rsidRPr="006D03AA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A459F8" w:rsidRPr="006D03AA" w:rsidRDefault="00A459F8" w:rsidP="00A459F8">
            <w:pPr>
              <w:jc w:val="center"/>
              <w:rPr>
                <w:rFonts w:ascii="Arial" w:hAnsi="Arial" w:cs="Arial"/>
                <w:b/>
              </w:rPr>
            </w:pPr>
            <w:r w:rsidRPr="006D03AA">
              <w:rPr>
                <w:rFonts w:ascii="Arial" w:hAnsi="Arial" w:cs="Arial"/>
                <w:b/>
              </w:rPr>
              <w:t>Наименование показателя</w:t>
            </w:r>
          </w:p>
        </w:tc>
        <w:tc>
          <w:tcPr>
            <w:tcW w:w="10601" w:type="dxa"/>
            <w:shd w:val="clear" w:color="auto" w:fill="auto"/>
            <w:vAlign w:val="center"/>
          </w:tcPr>
          <w:p w:rsidR="00A459F8" w:rsidRPr="006D03AA" w:rsidRDefault="00A459F8" w:rsidP="00A459F8">
            <w:pPr>
              <w:jc w:val="center"/>
              <w:rPr>
                <w:rFonts w:ascii="Arial" w:hAnsi="Arial" w:cs="Arial"/>
                <w:b/>
              </w:rPr>
            </w:pPr>
            <w:r w:rsidRPr="006D03AA">
              <w:rPr>
                <w:rFonts w:ascii="Arial" w:hAnsi="Arial" w:cs="Arial"/>
                <w:b/>
              </w:rPr>
              <w:t>Методика расчета значений показателя</w:t>
            </w:r>
          </w:p>
        </w:tc>
      </w:tr>
      <w:tr w:rsidR="00A459F8" w:rsidRPr="006D03AA" w:rsidTr="00A459F8">
        <w:tc>
          <w:tcPr>
            <w:tcW w:w="597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-108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59F8" w:rsidRPr="006D03AA" w:rsidRDefault="00A459F8" w:rsidP="00A459F8">
            <w:pPr>
              <w:jc w:val="both"/>
              <w:rPr>
                <w:rFonts w:ascii="Arial" w:hAnsi="Arial" w:cs="Arial"/>
                <w:lang w:eastAsia="en-US"/>
              </w:rPr>
            </w:pPr>
            <w:r w:rsidRPr="006D03AA">
              <w:rPr>
                <w:rFonts w:ascii="Arial" w:hAnsi="Arial" w:cs="Arial"/>
                <w:color w:val="00000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0601" w:type="dxa"/>
            <w:shd w:val="clear" w:color="auto" w:fill="auto"/>
          </w:tcPr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</w:rPr>
                  <m:t>n</m:t>
                </m:r>
                <m:r>
                  <w:rPr>
                    <w:rFonts w:ascii="Cambria Math" w:hAnsi="Arial" w:cs="Arial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color w:val="00000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Arial" w:cs="Arial"/>
                            <w:i/>
                            <w:color w:val="00000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Arial" w:cs="Arial"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color w:val="00000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Arial" w:cs="Arial"/>
                                <w:color w:val="00000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Arial" w:cs="Arial"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color w:val="00000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Arial" w:cs="Arial"/>
                                <w:color w:val="00000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Arial" w:cs="Arial"/>
                        <w:color w:val="000000"/>
                      </w:rPr>
                      <m:t>×</m:t>
                    </m:r>
                    <m:r>
                      <w:rPr>
                        <w:rFonts w:ascii="Cambria Math" w:hAnsi="Arial" w:cs="Arial"/>
                        <w:color w:val="000000"/>
                      </w:rPr>
                      <m:t>100%+</m:t>
                    </m:r>
                    <m:f>
                      <m:fPr>
                        <m:ctrlPr>
                          <w:rPr>
                            <w:rFonts w:ascii="Cambria Math" w:hAnsi="Arial" w:cs="Arial"/>
                            <w:i/>
                            <w:color w:val="00000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Arial" w:cs="Arial"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color w:val="00000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Arial" w:cs="Arial"/>
                                <w:color w:val="00000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Arial" w:cs="Arial"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color w:val="00000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Arial" w:cs="Arial"/>
                                <w:color w:val="00000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Arial" w:cs="Arial"/>
                        <w:color w:val="000000"/>
                      </w:rPr>
                      <m:t>×</m:t>
                    </m:r>
                    <m:r>
                      <w:rPr>
                        <w:rFonts w:ascii="Cambria Math" w:hAnsi="Arial" w:cs="Arial"/>
                        <w:color w:val="000000"/>
                      </w:rPr>
                      <m:t>100%</m:t>
                    </m:r>
                  </m:num>
                  <m:den>
                    <m:r>
                      <w:rPr>
                        <w:rFonts w:ascii="Cambria Math" w:hAnsi="Arial" w:cs="Arial"/>
                        <w:color w:val="000000"/>
                      </w:rPr>
                      <m:t>2</m:t>
                    </m:r>
                  </m:den>
                </m:f>
              </m:oMath>
            </m:oMathPara>
          </w:p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hAnsi="Arial" w:cs="Arial"/>
                <w:color w:val="000000"/>
              </w:rPr>
              <w:t xml:space="preserve">где: </w:t>
            </w:r>
          </w:p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Arial" w:cs="Arial"/>
                  <w:color w:val="000000"/>
                </w:rPr>
                <m:t>n</m:t>
              </m:r>
            </m:oMath>
            <w:r w:rsidRPr="006D03AA">
              <w:rPr>
                <w:rFonts w:ascii="Arial" w:hAnsi="Arial" w:cs="Arial"/>
                <w:color w:val="000000"/>
              </w:rPr>
              <w:t xml:space="preserve"> – 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области;</w:t>
            </w:r>
          </w:p>
          <w:p w:rsidR="00A459F8" w:rsidRPr="006D03AA" w:rsidRDefault="00BC6252" w:rsidP="00A459F8">
            <w:pPr>
              <w:jc w:val="both"/>
              <w:rPr>
                <w:rFonts w:ascii="Arial" w:hAnsi="Arial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Arial" w:cs="Arial"/>
                      <w:color w:val="000000"/>
                    </w:rPr>
                    <m:t>1</m:t>
                  </m:r>
                </m:sub>
              </m:sSub>
            </m:oMath>
            <w:r w:rsidR="00A459F8" w:rsidRPr="006D03AA">
              <w:rPr>
                <w:rFonts w:ascii="Arial" w:hAnsi="Arial" w:cs="Arial"/>
                <w:color w:val="000000"/>
              </w:rPr>
              <w:t xml:space="preserve"> – количество 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области;</w:t>
            </w:r>
          </w:p>
          <w:p w:rsidR="00A459F8" w:rsidRPr="006D03AA" w:rsidRDefault="00BC6252" w:rsidP="00A459F8">
            <w:pPr>
              <w:jc w:val="both"/>
              <w:rPr>
                <w:rFonts w:ascii="Arial" w:hAnsi="Arial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Arial" w:cs="Arial"/>
                      <w:color w:val="000000"/>
                    </w:rPr>
                    <m:t>1</m:t>
                  </m:r>
                </m:sub>
              </m:sSub>
            </m:oMath>
            <w:r w:rsidR="00A459F8" w:rsidRPr="006D03AA">
              <w:rPr>
                <w:rFonts w:ascii="Arial" w:hAnsi="Arial" w:cs="Arial"/>
                <w:color w:val="000000"/>
              </w:rPr>
              <w:t xml:space="preserve"> – общее количество работников ОМСУ муниципального образования Московской области, МФЦ муниципального образования Московской области,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:rsidR="00A459F8" w:rsidRPr="006D03AA" w:rsidRDefault="00BC6252" w:rsidP="00A459F8">
            <w:pPr>
              <w:jc w:val="both"/>
              <w:rPr>
                <w:rFonts w:ascii="Arial" w:hAnsi="Arial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Arial" w:cs="Arial"/>
                      <w:color w:val="000000"/>
                    </w:rPr>
                    <m:t>2</m:t>
                  </m:r>
                </m:sub>
              </m:sSub>
            </m:oMath>
            <w:r w:rsidR="00A459F8" w:rsidRPr="006D03AA">
              <w:rPr>
                <w:rFonts w:ascii="Arial" w:hAnsi="Arial" w:cs="Arial"/>
                <w:color w:val="000000"/>
              </w:rPr>
              <w:t xml:space="preserve"> – 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</w:t>
            </w:r>
            <w:proofErr w:type="gramStart"/>
            <w:r w:rsidR="00A459F8" w:rsidRPr="006D03AA">
              <w:rPr>
                <w:rFonts w:ascii="Arial" w:hAnsi="Arial" w:cs="Arial"/>
                <w:color w:val="000000"/>
              </w:rPr>
              <w:t>связи</w:t>
            </w:r>
            <w:proofErr w:type="gramEnd"/>
            <w:r w:rsidR="00A459F8" w:rsidRPr="006D03AA">
              <w:rPr>
                <w:rFonts w:ascii="Arial" w:hAnsi="Arial" w:cs="Arial"/>
                <w:color w:val="000000"/>
              </w:rPr>
              <w:t xml:space="preserve"> в том числе для оказания государственных и муниципальных услуг в электронной форме;</w:t>
            </w:r>
          </w:p>
          <w:p w:rsidR="00A459F8" w:rsidRPr="006D03AA" w:rsidRDefault="00BC6252" w:rsidP="00A459F8">
            <w:pPr>
              <w:jc w:val="both"/>
              <w:rPr>
                <w:rFonts w:ascii="Arial" w:hAnsi="Arial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Arial" w:cs="Arial"/>
                      <w:color w:val="000000"/>
                    </w:rPr>
                    <m:t>2</m:t>
                  </m:r>
                </m:sub>
              </m:sSub>
            </m:oMath>
            <w:r w:rsidR="00A459F8" w:rsidRPr="006D03AA">
              <w:rPr>
                <w:rFonts w:ascii="Arial" w:hAnsi="Arial" w:cs="Arial"/>
                <w:color w:val="000000"/>
              </w:rPr>
              <w:t xml:space="preserve"> – 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</w:tr>
      <w:tr w:rsidR="00A459F8" w:rsidRPr="00A459F8" w:rsidTr="00A459F8">
        <w:tc>
          <w:tcPr>
            <w:tcW w:w="597" w:type="dxa"/>
            <w:shd w:val="clear" w:color="auto" w:fill="auto"/>
          </w:tcPr>
          <w:p w:rsidR="00A459F8" w:rsidRPr="00A459F8" w:rsidRDefault="00A459F8" w:rsidP="00A459F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A459F8" w:rsidRPr="00A459F8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r w:rsidRPr="00A459F8">
              <w:rPr>
                <w:rFonts w:ascii="Arial" w:hAnsi="Arial" w:cs="Arial"/>
                <w:color w:val="000000"/>
              </w:rPr>
              <w:t>Стоимостная доля закупаемого и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A459F8">
              <w:rPr>
                <w:rFonts w:ascii="Arial" w:hAnsi="Arial" w:cs="Arial"/>
                <w:color w:val="000000"/>
              </w:rPr>
              <w:t>(или)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A459F8">
              <w:rPr>
                <w:rFonts w:ascii="Arial" w:hAnsi="Arial" w:cs="Arial"/>
                <w:color w:val="000000"/>
              </w:rPr>
              <w:t>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10601" w:type="dxa"/>
            <w:shd w:val="clear" w:color="auto" w:fill="auto"/>
          </w:tcPr>
          <w:p w:rsidR="00A459F8" w:rsidRPr="00A459F8" w:rsidRDefault="00A459F8" w:rsidP="00A459F8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</w:rPr>
                  <m:t>×100%</m:t>
                </m:r>
              </m:oMath>
            </m:oMathPara>
          </w:p>
          <w:p w:rsidR="00A459F8" w:rsidRPr="00A459F8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r w:rsidRPr="00A459F8">
              <w:rPr>
                <w:rFonts w:ascii="Arial" w:hAnsi="Arial" w:cs="Arial"/>
                <w:color w:val="000000"/>
              </w:rPr>
              <w:t>где:</w:t>
            </w:r>
          </w:p>
          <w:p w:rsidR="00A459F8" w:rsidRPr="00A459F8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A459F8">
              <w:rPr>
                <w:rFonts w:ascii="Arial" w:hAnsi="Arial" w:cs="Arial"/>
                <w:color w:val="000000"/>
              </w:rPr>
              <w:t>n</w:t>
            </w:r>
            <w:proofErr w:type="spellEnd"/>
            <w:r w:rsidRPr="00A459F8">
              <w:rPr>
                <w:rFonts w:ascii="Arial" w:hAnsi="Arial" w:cs="Arial"/>
                <w:color w:val="000000"/>
              </w:rPr>
              <w:t xml:space="preserve"> - стоимостная доля закупаемого и (или) арендуемого ОМСУ муниципального образования Московской области отечественного программного обеспечения;</w:t>
            </w:r>
          </w:p>
          <w:p w:rsidR="00A459F8" w:rsidRPr="00A459F8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r w:rsidRPr="00A459F8">
              <w:rPr>
                <w:rFonts w:ascii="Arial" w:hAnsi="Arial" w:cs="Arial"/>
                <w:color w:val="000000"/>
              </w:rPr>
              <w:t>R – стоимость закупаемого и (или) арендуемого ОМСУ муниципального образования Московской области отечественного программного обеспечения;</w:t>
            </w:r>
          </w:p>
          <w:p w:rsidR="00A459F8" w:rsidRPr="00A459F8" w:rsidRDefault="00A459F8" w:rsidP="00A459F8">
            <w:pPr>
              <w:widowControl w:val="0"/>
              <w:rPr>
                <w:rFonts w:ascii="Arial" w:hAnsi="Arial" w:cs="Arial"/>
                <w:color w:val="000000"/>
              </w:rPr>
            </w:pPr>
            <w:r w:rsidRPr="00A459F8">
              <w:rPr>
                <w:rFonts w:ascii="Arial" w:hAnsi="Arial" w:cs="Arial"/>
                <w:color w:val="000000"/>
              </w:rPr>
              <w:t>K – общая стоимость закупаемого и (или) арендуемого ОМСУ муниципального образования Московской области программного обеспечения.</w:t>
            </w:r>
          </w:p>
        </w:tc>
      </w:tr>
      <w:tr w:rsidR="00A459F8" w:rsidRPr="006D03AA" w:rsidTr="00A459F8">
        <w:tc>
          <w:tcPr>
            <w:tcW w:w="597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Увеличение доли защищенных по </w:t>
            </w:r>
            <w:r w:rsidRPr="006D03AA">
              <w:rPr>
                <w:rFonts w:ascii="Arial" w:hAnsi="Arial" w:cs="Arial"/>
                <w:color w:val="000000"/>
              </w:rPr>
              <w:t>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0601" w:type="dxa"/>
            <w:shd w:val="clear" w:color="auto" w:fill="auto"/>
          </w:tcPr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</w:rPr>
                  <m:t>n</m:t>
                </m:r>
                <m:r>
                  <w:rPr>
                    <w:rFonts w:ascii="Cambria Math" w:hAnsi="Arial" w:cs="Arial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color w:val="00000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Arial" w:cs="Arial"/>
                            <w:i/>
                            <w:color w:val="00000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Arial" w:cs="Arial"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color w:val="00000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Arial" w:cs="Arial"/>
                                <w:color w:val="00000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Arial" w:cs="Arial"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color w:val="00000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Arial" w:cs="Arial"/>
                                <w:color w:val="00000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Arial" w:cs="Arial"/>
                        <w:color w:val="000000"/>
                      </w:rPr>
                      <m:t>×</m:t>
                    </m:r>
                    <m:r>
                      <w:rPr>
                        <w:rFonts w:ascii="Cambria Math" w:hAnsi="Arial" w:cs="Arial"/>
                        <w:color w:val="000000"/>
                      </w:rPr>
                      <m:t>100%+</m:t>
                    </m:r>
                    <m:f>
                      <m:fPr>
                        <m:ctrlPr>
                          <w:rPr>
                            <w:rFonts w:ascii="Cambria Math" w:hAnsi="Arial" w:cs="Arial"/>
                            <w:i/>
                            <w:color w:val="00000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Arial" w:cs="Arial"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color w:val="00000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Arial" w:cs="Arial"/>
                                <w:color w:val="00000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Arial" w:cs="Arial"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color w:val="00000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Arial" w:cs="Arial"/>
                                <w:color w:val="00000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Arial" w:cs="Arial"/>
                        <w:color w:val="000000"/>
                      </w:rPr>
                      <m:t>×</m:t>
                    </m:r>
                    <m:r>
                      <w:rPr>
                        <w:rFonts w:ascii="Cambria Math" w:hAnsi="Arial" w:cs="Arial"/>
                        <w:color w:val="000000"/>
                      </w:rPr>
                      <m:t>100%</m:t>
                    </m:r>
                  </m:num>
                  <m:den>
                    <m:r>
                      <w:rPr>
                        <w:rFonts w:ascii="Cambria Math" w:hAnsi="Arial" w:cs="Arial"/>
                        <w:color w:val="000000"/>
                      </w:rPr>
                      <m:t>2</m:t>
                    </m:r>
                  </m:den>
                </m:f>
              </m:oMath>
            </m:oMathPara>
          </w:p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hAnsi="Arial" w:cs="Arial"/>
                <w:color w:val="000000"/>
              </w:rPr>
              <w:t xml:space="preserve">где: </w:t>
            </w:r>
          </w:p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Arial" w:cs="Arial"/>
                  <w:color w:val="000000"/>
                </w:rPr>
                <m:t>n</m:t>
              </m:r>
            </m:oMath>
            <w:r w:rsidRPr="006D03AA">
              <w:rPr>
                <w:rFonts w:ascii="Arial" w:hAnsi="Arial" w:cs="Arial"/>
                <w:color w:val="000000"/>
              </w:rPr>
              <w:t xml:space="preserve"> – 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баз;</w:t>
            </w:r>
          </w:p>
          <w:p w:rsidR="00A459F8" w:rsidRPr="006D03AA" w:rsidRDefault="00BC6252" w:rsidP="00A459F8">
            <w:pPr>
              <w:jc w:val="both"/>
              <w:rPr>
                <w:rFonts w:ascii="Arial" w:hAnsi="Arial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Arial" w:cs="Arial"/>
                      <w:color w:val="000000"/>
                    </w:rPr>
                    <m:t>1</m:t>
                  </m:r>
                </m:sub>
              </m:sSub>
            </m:oMath>
            <w:r w:rsidR="00A459F8" w:rsidRPr="006D03AA">
              <w:rPr>
                <w:rFonts w:ascii="Arial" w:hAnsi="Arial" w:cs="Arial"/>
                <w:color w:val="000000"/>
              </w:rPr>
              <w:t xml:space="preserve"> – </w:t>
            </w:r>
            <w:r w:rsidR="00A459F8" w:rsidRPr="006D03AA">
              <w:rPr>
                <w:rFonts w:ascii="Arial" w:hAnsi="Arial" w:cs="Arial"/>
              </w:rPr>
              <w:t xml:space="preserve">количество информационных систем, используемых </w:t>
            </w:r>
            <w:r w:rsidR="00A459F8" w:rsidRPr="006D03AA">
              <w:rPr>
                <w:rFonts w:ascii="Arial" w:hAnsi="Arial" w:cs="Arial"/>
                <w:color w:val="000000"/>
              </w:rPr>
              <w:t>ОМСУ муниципального образования Московской области</w:t>
            </w:r>
            <w:r w:rsidR="00A459F8" w:rsidRPr="006D03AA">
              <w:rPr>
                <w:rFonts w:ascii="Arial" w:hAnsi="Arial" w:cs="Arial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A459F8" w:rsidRPr="006D03AA">
              <w:rPr>
                <w:rFonts w:ascii="Arial" w:hAnsi="Arial" w:cs="Arial"/>
                <w:color w:val="000000"/>
              </w:rPr>
              <w:t>;</w:t>
            </w:r>
          </w:p>
          <w:p w:rsidR="00A459F8" w:rsidRPr="006D03AA" w:rsidRDefault="00BC6252" w:rsidP="00A459F8">
            <w:pPr>
              <w:jc w:val="both"/>
              <w:rPr>
                <w:rFonts w:ascii="Arial" w:hAnsi="Arial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Arial" w:cs="Arial"/>
                      <w:color w:val="000000"/>
                    </w:rPr>
                    <m:t>1</m:t>
                  </m:r>
                </m:sub>
              </m:sSub>
            </m:oMath>
            <w:r w:rsidR="00A459F8" w:rsidRPr="006D03AA">
              <w:rPr>
                <w:rFonts w:ascii="Arial" w:hAnsi="Arial" w:cs="Arial"/>
                <w:color w:val="000000"/>
              </w:rPr>
              <w:t xml:space="preserve"> – </w:t>
            </w:r>
            <w:r w:rsidR="00A459F8" w:rsidRPr="006D03AA">
              <w:rPr>
                <w:rFonts w:ascii="Arial" w:hAnsi="Arial" w:cs="Arial"/>
              </w:rPr>
              <w:t xml:space="preserve">общее количество информационных систем, используемых </w:t>
            </w:r>
            <w:r w:rsidR="00A459F8" w:rsidRPr="006D03AA">
              <w:rPr>
                <w:rFonts w:ascii="Arial" w:hAnsi="Arial" w:cs="Arial"/>
                <w:color w:val="000000"/>
              </w:rPr>
              <w:t>ОМСУ муниципального образования Московской области</w:t>
            </w:r>
            <w:r w:rsidR="00A459F8" w:rsidRPr="006D03AA">
              <w:rPr>
                <w:rFonts w:ascii="Arial" w:hAnsi="Arial" w:cs="Arial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A459F8" w:rsidRPr="006D03AA">
              <w:rPr>
                <w:rFonts w:ascii="Arial" w:hAnsi="Arial" w:cs="Arial"/>
                <w:color w:val="000000"/>
              </w:rPr>
              <w:t>;</w:t>
            </w:r>
          </w:p>
          <w:p w:rsidR="00A459F8" w:rsidRPr="006D03AA" w:rsidRDefault="00BC6252" w:rsidP="00A459F8">
            <w:pPr>
              <w:jc w:val="both"/>
              <w:rPr>
                <w:rFonts w:ascii="Arial" w:hAnsi="Arial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Arial" w:cs="Arial"/>
                      <w:color w:val="000000"/>
                    </w:rPr>
                    <m:t>2</m:t>
                  </m:r>
                </m:sub>
              </m:sSub>
            </m:oMath>
            <w:r w:rsidR="00A459F8" w:rsidRPr="006D03AA">
              <w:rPr>
                <w:rFonts w:ascii="Arial" w:hAnsi="Arial" w:cs="Arial"/>
                <w:color w:val="000000"/>
              </w:rPr>
              <w:t xml:space="preserve"> – </w:t>
            </w:r>
            <w:r w:rsidR="00A459F8" w:rsidRPr="006D03AA">
              <w:rPr>
                <w:rFonts w:ascii="Arial" w:hAnsi="Arial" w:cs="Arial"/>
              </w:rPr>
              <w:t xml:space="preserve">количество </w:t>
            </w:r>
            <w:r w:rsidR="00A459F8" w:rsidRPr="006D03AA">
              <w:rPr>
                <w:rFonts w:ascii="Arial" w:hAnsi="Arial" w:cs="Arial"/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:rsidR="00A459F8" w:rsidRPr="006D03AA" w:rsidRDefault="00BC6252" w:rsidP="00A459F8">
            <w:pPr>
              <w:widowControl w:val="0"/>
              <w:rPr>
                <w:rFonts w:ascii="Arial" w:hAnsi="Arial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Arial" w:cs="Arial"/>
                      <w:color w:val="000000"/>
                    </w:rPr>
                    <m:t>2</m:t>
                  </m:r>
                </m:sub>
              </m:sSub>
            </m:oMath>
            <w:r w:rsidR="00A459F8" w:rsidRPr="006D03AA">
              <w:rPr>
                <w:rFonts w:ascii="Arial" w:hAnsi="Arial" w:cs="Arial"/>
                <w:color w:val="000000"/>
              </w:rPr>
              <w:t xml:space="preserve"> – </w:t>
            </w:r>
            <w:r w:rsidR="00A459F8" w:rsidRPr="006D03AA">
              <w:rPr>
                <w:rFonts w:ascii="Arial" w:hAnsi="Arial" w:cs="Arial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A459F8" w:rsidRPr="006D03AA">
              <w:rPr>
                <w:rFonts w:ascii="Arial" w:hAnsi="Arial" w:cs="Arial"/>
                <w:color w:val="000000"/>
              </w:rPr>
              <w:t>ОМСУ муниципального образования Московской области.</w:t>
            </w:r>
          </w:p>
        </w:tc>
      </w:tr>
      <w:tr w:rsidR="00A459F8" w:rsidRPr="006D03AA" w:rsidTr="00A459F8">
        <w:tc>
          <w:tcPr>
            <w:tcW w:w="597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hAnsi="Arial" w:cs="Arial"/>
                <w:color w:val="00000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0601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jc w:val="center"/>
              <w:rPr>
                <w:rFonts w:ascii="Arial" w:eastAsia="Courier New" w:hAnsi="Arial" w:cs="Arial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Arial" w:cs="Arial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Arial" w:cs="Arial"/>
                  </w:rPr>
                  <m:t>×</m:t>
                </m:r>
                <m:r>
                  <w:rPr>
                    <w:rFonts w:ascii="Cambria Math" w:hAnsi="Arial" w:cs="Arial"/>
                  </w:rPr>
                  <m:t>100%</m:t>
                </m:r>
              </m:oMath>
            </m:oMathPara>
          </w:p>
          <w:p w:rsidR="00A459F8" w:rsidRPr="006D03AA" w:rsidRDefault="00A459F8" w:rsidP="00A459F8">
            <w:pPr>
              <w:widowControl w:val="0"/>
              <w:contextualSpacing/>
              <w:jc w:val="both"/>
              <w:rPr>
                <w:rFonts w:ascii="Arial" w:hAnsi="Arial" w:cs="Arial"/>
              </w:rPr>
            </w:pPr>
            <w:r w:rsidRPr="006D03AA">
              <w:rPr>
                <w:rFonts w:ascii="Arial" w:hAnsi="Arial" w:cs="Arial"/>
              </w:rPr>
              <w:t>где:</w:t>
            </w:r>
          </w:p>
          <w:p w:rsidR="00A459F8" w:rsidRPr="006D03AA" w:rsidRDefault="00A459F8" w:rsidP="00A459F8">
            <w:pPr>
              <w:widowControl w:val="0"/>
              <w:contextualSpacing/>
              <w:jc w:val="both"/>
              <w:rPr>
                <w:rFonts w:ascii="Arial" w:hAnsi="Arial" w:cs="Arial"/>
              </w:rPr>
            </w:pPr>
            <w:proofErr w:type="spellStart"/>
            <w:r w:rsidRPr="006D03AA">
              <w:rPr>
                <w:rFonts w:ascii="Arial" w:hAnsi="Arial" w:cs="Arial"/>
              </w:rPr>
              <w:t>n</w:t>
            </w:r>
            <w:proofErr w:type="spellEnd"/>
            <w:r w:rsidRPr="006D03AA">
              <w:rPr>
                <w:rFonts w:ascii="Arial" w:hAnsi="Arial" w:cs="Arial"/>
              </w:rPr>
              <w:t xml:space="preserve">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:rsidR="00A459F8" w:rsidRPr="006D03AA" w:rsidRDefault="00A459F8" w:rsidP="00A459F8">
            <w:pPr>
              <w:widowControl w:val="0"/>
              <w:contextualSpacing/>
              <w:jc w:val="both"/>
              <w:rPr>
                <w:rFonts w:ascii="Arial" w:hAnsi="Arial" w:cs="Arial"/>
              </w:rPr>
            </w:pPr>
            <w:r w:rsidRPr="006D03AA">
              <w:rPr>
                <w:rFonts w:ascii="Arial" w:hAnsi="Arial" w:cs="Arial"/>
              </w:rPr>
              <w:t xml:space="preserve">R – количество работников </w:t>
            </w:r>
            <w:r w:rsidRPr="006D03AA">
              <w:rPr>
                <w:rFonts w:ascii="Arial" w:hAnsi="Arial" w:cs="Arial"/>
                <w:color w:val="000000"/>
              </w:rPr>
              <w:t>ОМСУ муниципального образования Московской области</w:t>
            </w:r>
            <w:r w:rsidRPr="006D03AA">
              <w:rPr>
                <w:rFonts w:ascii="Arial" w:hAnsi="Arial" w:cs="Arial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:rsidR="00A459F8" w:rsidRPr="006D03AA" w:rsidRDefault="00A459F8" w:rsidP="00A459F8">
            <w:pPr>
              <w:jc w:val="both"/>
              <w:rPr>
                <w:rFonts w:ascii="Arial" w:hAnsi="Arial" w:cs="Arial"/>
              </w:rPr>
            </w:pPr>
            <w:r w:rsidRPr="006D03AA">
              <w:rPr>
                <w:rFonts w:ascii="Arial" w:hAnsi="Arial" w:cs="Arial"/>
              </w:rPr>
              <w:t xml:space="preserve">K – общая потребность работников </w:t>
            </w:r>
            <w:r w:rsidRPr="006D03AA">
              <w:rPr>
                <w:rFonts w:ascii="Arial" w:hAnsi="Arial" w:cs="Arial"/>
                <w:color w:val="000000"/>
              </w:rPr>
              <w:t>ОМСУ муниципального образования Московской области</w:t>
            </w:r>
            <w:r w:rsidRPr="006D03AA">
              <w:rPr>
                <w:rFonts w:ascii="Arial" w:hAnsi="Arial" w:cs="Arial"/>
              </w:rPr>
              <w:t xml:space="preserve"> в средствах электронной подписи.</w:t>
            </w:r>
          </w:p>
        </w:tc>
      </w:tr>
      <w:tr w:rsidR="00A459F8" w:rsidRPr="006D03AA" w:rsidTr="00A459F8">
        <w:tc>
          <w:tcPr>
            <w:tcW w:w="597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</w:rPr>
            </w:pPr>
            <w:r w:rsidRPr="006D03A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hAnsi="Arial" w:cs="Arial"/>
              </w:rPr>
              <w:t xml:space="preserve">Доля документов служебной переписки ОМСУ муниципального образования Московской области </w:t>
            </w:r>
            <w:r>
              <w:rPr>
                <w:rFonts w:ascii="Arial" w:hAnsi="Arial" w:cs="Arial"/>
                <w:color w:val="000000"/>
              </w:rPr>
              <w:t xml:space="preserve">и </w:t>
            </w:r>
            <w:r w:rsidRPr="006D03AA">
              <w:rPr>
                <w:rFonts w:ascii="Arial" w:hAnsi="Arial" w:cs="Arial"/>
                <w:color w:val="000000"/>
              </w:rPr>
              <w:t>их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6D03AA">
              <w:rPr>
                <w:rFonts w:ascii="Arial" w:hAnsi="Arial" w:cs="Arial"/>
                <w:color w:val="000000"/>
              </w:rPr>
              <w:t xml:space="preserve">подведомственных учреждений </w:t>
            </w:r>
            <w:r>
              <w:rPr>
                <w:rFonts w:ascii="Arial" w:hAnsi="Arial" w:cs="Arial"/>
              </w:rPr>
              <w:t>с ЦИОГВ и ГО Моск</w:t>
            </w:r>
            <w:r w:rsidRPr="006D03AA">
              <w:rPr>
                <w:rFonts w:ascii="Arial" w:hAnsi="Arial" w:cs="Arial"/>
              </w:rPr>
              <w:t>овской области, подведомственными ЦИОГВ и ГО Московской области организациями и</w:t>
            </w:r>
            <w:r w:rsidRPr="006D03AA">
              <w:rPr>
                <w:rFonts w:ascii="Arial" w:hAnsi="Arial" w:cs="Arial"/>
                <w:lang w:val="en-US"/>
              </w:rPr>
              <w:t> </w:t>
            </w:r>
            <w:r w:rsidRPr="006D03AA">
              <w:rPr>
                <w:rFonts w:ascii="Arial" w:hAnsi="Arial" w:cs="Arial"/>
              </w:rPr>
              <w:t>учреждениями, не содержащих персональные данные и конфиденциальные сведения и направляемых исключительно в</w:t>
            </w:r>
            <w:r w:rsidRPr="006D03AA">
              <w:rPr>
                <w:rFonts w:ascii="Arial" w:hAnsi="Arial" w:cs="Arial"/>
                <w:lang w:val="en-US"/>
              </w:rPr>
              <w:t> </w:t>
            </w:r>
            <w:r w:rsidRPr="006D03AA">
              <w:rPr>
                <w:rFonts w:ascii="Arial" w:hAnsi="Arial" w:cs="Arial"/>
              </w:rPr>
              <w:t>электронном виде с использованием МСЭД и средств электронной подписи</w:t>
            </w:r>
          </w:p>
        </w:tc>
        <w:tc>
          <w:tcPr>
            <w:tcW w:w="10601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jc w:val="center"/>
              <w:rPr>
                <w:rFonts w:ascii="Arial" w:eastAsia="Courier New" w:hAnsi="Arial" w:cs="Arial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Arial" w:cs="Arial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Arial" w:cs="Arial"/>
                  </w:rPr>
                  <m:t>×</m:t>
                </m:r>
                <m:r>
                  <w:rPr>
                    <w:rFonts w:ascii="Cambria Math" w:hAnsi="Arial" w:cs="Arial"/>
                  </w:rPr>
                  <m:t>100%</m:t>
                </m:r>
              </m:oMath>
            </m:oMathPara>
          </w:p>
          <w:p w:rsidR="00A459F8" w:rsidRPr="006D03AA" w:rsidRDefault="00A459F8" w:rsidP="00A459F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hAnsi="Arial" w:cs="Arial"/>
                <w:color w:val="000000"/>
              </w:rPr>
              <w:t xml:space="preserve">где: </w:t>
            </w:r>
          </w:p>
          <w:p w:rsidR="00A459F8" w:rsidRPr="006D03AA" w:rsidRDefault="00A459F8" w:rsidP="00A459F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Arial" w:cs="Arial"/>
                  <w:color w:val="000000"/>
                </w:rPr>
                <m:t>n</m:t>
              </m:r>
            </m:oMath>
            <w:r w:rsidRPr="006D03AA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6D03AA">
              <w:rPr>
                <w:rFonts w:ascii="Arial" w:hAnsi="Arial" w:cs="Arial"/>
                <w:color w:val="000000"/>
              </w:rPr>
              <w:t xml:space="preserve">– доля </w:t>
            </w:r>
            <w:r w:rsidRPr="006D03AA">
              <w:rPr>
                <w:rFonts w:ascii="Arial" w:hAnsi="Arial" w:cs="Arial"/>
              </w:rPr>
              <w:t xml:space="preserve">документов служебной переписки ОМСУ муниципального образования Московской области </w:t>
            </w:r>
            <w:r w:rsidRPr="006D03AA">
              <w:rPr>
                <w:rFonts w:ascii="Arial" w:hAnsi="Arial" w:cs="Arial"/>
                <w:color w:val="000000"/>
              </w:rPr>
              <w:t xml:space="preserve">и их подведомственных учреждений </w:t>
            </w:r>
            <w:r w:rsidRPr="006D03AA">
              <w:rPr>
                <w:rFonts w:ascii="Arial" w:hAnsi="Arial" w:cs="Arial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 средств электронной подписи;</w:t>
            </w:r>
            <w:proofErr w:type="gramEnd"/>
          </w:p>
          <w:p w:rsidR="00A459F8" w:rsidRPr="006D03AA" w:rsidRDefault="00A459F8" w:rsidP="00A459F8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6D03AA">
              <w:rPr>
                <w:rFonts w:ascii="Arial" w:hAnsi="Arial" w:cs="Arial"/>
                <w:color w:val="000000"/>
              </w:rPr>
              <w:t xml:space="preserve">R – количество </w:t>
            </w:r>
            <w:r w:rsidRPr="006D03AA">
              <w:rPr>
                <w:rFonts w:ascii="Arial" w:hAnsi="Arial" w:cs="Arial"/>
              </w:rPr>
              <w:t xml:space="preserve">документов служебной переписки ОМСУ муниципального образования Московской области </w:t>
            </w:r>
            <w:r w:rsidRPr="006D03AA">
              <w:rPr>
                <w:rFonts w:ascii="Arial" w:hAnsi="Arial" w:cs="Arial"/>
                <w:color w:val="000000"/>
              </w:rPr>
              <w:t xml:space="preserve">и их подведомственных учреждений </w:t>
            </w:r>
            <w:r w:rsidRPr="006D03AA">
              <w:rPr>
                <w:rFonts w:ascii="Arial" w:hAnsi="Arial" w:cs="Arial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6D03AA">
              <w:rPr>
                <w:rFonts w:ascii="Arial" w:hAnsi="Arial" w:cs="Arial"/>
                <w:color w:val="000000"/>
              </w:rPr>
              <w:t>;</w:t>
            </w:r>
            <w:proofErr w:type="gramEnd"/>
          </w:p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6D03AA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6D03AA">
              <w:rPr>
                <w:rFonts w:ascii="Arial" w:hAnsi="Arial" w:cs="Arial"/>
                <w:color w:val="000000"/>
              </w:rPr>
              <w:t xml:space="preserve"> – </w:t>
            </w:r>
            <w:proofErr w:type="gramStart"/>
            <w:r w:rsidRPr="006D03AA">
              <w:rPr>
                <w:rFonts w:ascii="Arial" w:hAnsi="Arial" w:cs="Arial"/>
                <w:color w:val="000000"/>
              </w:rPr>
              <w:t>общее</w:t>
            </w:r>
            <w:proofErr w:type="gramEnd"/>
            <w:r w:rsidRPr="006D03AA">
              <w:rPr>
                <w:rFonts w:ascii="Arial" w:hAnsi="Arial" w:cs="Arial"/>
                <w:color w:val="000000"/>
              </w:rPr>
              <w:t xml:space="preserve"> количество </w:t>
            </w:r>
            <w:r w:rsidRPr="006D03AA">
              <w:rPr>
                <w:rFonts w:ascii="Arial" w:hAnsi="Arial" w:cs="Arial"/>
              </w:rPr>
              <w:t xml:space="preserve">документов служебной переписки ОМСУ муниципального образования Московской области </w:t>
            </w:r>
            <w:r w:rsidRPr="006D03AA">
              <w:rPr>
                <w:rFonts w:ascii="Arial" w:hAnsi="Arial" w:cs="Arial"/>
                <w:color w:val="000000"/>
              </w:rPr>
              <w:t xml:space="preserve">и их подведомственных учреждений </w:t>
            </w:r>
            <w:r w:rsidRPr="006D03AA">
              <w:rPr>
                <w:rFonts w:ascii="Arial" w:hAnsi="Arial" w:cs="Arial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 конфиденциальные сведения.</w:t>
            </w:r>
          </w:p>
        </w:tc>
      </w:tr>
      <w:tr w:rsidR="00A459F8" w:rsidRPr="00A459F8" w:rsidTr="00A459F8">
        <w:tc>
          <w:tcPr>
            <w:tcW w:w="597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59F8" w:rsidRPr="00A459F8" w:rsidRDefault="00A459F8" w:rsidP="00A459F8">
            <w:pPr>
              <w:jc w:val="both"/>
              <w:rPr>
                <w:rFonts w:ascii="Arial" w:hAnsi="Arial" w:cs="Arial"/>
              </w:rPr>
            </w:pPr>
            <w:r w:rsidRPr="00A459F8">
              <w:rPr>
                <w:rFonts w:ascii="Arial" w:hAnsi="Arial" w:cs="Arial"/>
              </w:rPr>
              <w:t>Процент проникновения ЕСИА в муниципальном образовании Московской области</w:t>
            </w:r>
          </w:p>
        </w:tc>
        <w:tc>
          <w:tcPr>
            <w:tcW w:w="10601" w:type="dxa"/>
            <w:shd w:val="clear" w:color="auto" w:fill="auto"/>
          </w:tcPr>
          <w:p w:rsidR="00A459F8" w:rsidRPr="00A459F8" w:rsidRDefault="00A459F8" w:rsidP="00A459F8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×100%</m:t>
                </m:r>
              </m:oMath>
            </m:oMathPara>
          </w:p>
          <w:p w:rsidR="00A459F8" w:rsidRPr="00A459F8" w:rsidRDefault="00A459F8" w:rsidP="00A459F8">
            <w:pPr>
              <w:jc w:val="both"/>
              <w:rPr>
                <w:rFonts w:ascii="Arial" w:hAnsi="Arial" w:cs="Arial"/>
              </w:rPr>
            </w:pPr>
            <w:r w:rsidRPr="00A459F8">
              <w:rPr>
                <w:rFonts w:ascii="Arial" w:hAnsi="Arial" w:cs="Arial"/>
              </w:rPr>
              <w:t xml:space="preserve">где: </w:t>
            </w:r>
          </w:p>
          <w:p w:rsidR="00A459F8" w:rsidRPr="00A459F8" w:rsidRDefault="00A459F8" w:rsidP="00A459F8">
            <w:pPr>
              <w:jc w:val="both"/>
              <w:rPr>
                <w:rFonts w:ascii="Arial" w:hAnsi="Arial" w:cs="Arial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</w:rPr>
                <m:t>n</m:t>
              </m:r>
            </m:oMath>
            <w:r w:rsidRPr="00A459F8">
              <w:rPr>
                <w:rFonts w:ascii="Arial" w:hAnsi="Arial" w:cs="Arial"/>
              </w:rPr>
              <w:t xml:space="preserve"> – процент проникновения ЕСИА в муниципальном образовании Московской области;</w:t>
            </w:r>
          </w:p>
          <w:p w:rsidR="00A459F8" w:rsidRPr="00A459F8" w:rsidRDefault="00A459F8" w:rsidP="00A459F8">
            <w:pPr>
              <w:jc w:val="both"/>
              <w:rPr>
                <w:rFonts w:ascii="Arial" w:hAnsi="Arial" w:cs="Arial"/>
              </w:rPr>
            </w:pPr>
            <w:r w:rsidRPr="00A459F8">
              <w:rPr>
                <w:rFonts w:ascii="Arial" w:hAnsi="Arial" w:cs="Arial"/>
              </w:rPr>
              <w:t>R – численность граждан, зарегистрированных в ЕСИА;</w:t>
            </w:r>
          </w:p>
          <w:p w:rsidR="00A459F8" w:rsidRPr="00A459F8" w:rsidRDefault="00A459F8" w:rsidP="00A459F8">
            <w:pPr>
              <w:jc w:val="both"/>
              <w:rPr>
                <w:rFonts w:ascii="Arial" w:hAnsi="Arial" w:cs="Arial"/>
              </w:rPr>
            </w:pPr>
            <w:proofErr w:type="gramStart"/>
            <w:r w:rsidRPr="00A459F8">
              <w:rPr>
                <w:rFonts w:ascii="Arial" w:hAnsi="Arial" w:cs="Arial"/>
              </w:rPr>
              <w:t>К</w:t>
            </w:r>
            <w:proofErr w:type="gramEnd"/>
            <w:r w:rsidRPr="00A459F8">
              <w:rPr>
                <w:rFonts w:ascii="Arial" w:hAnsi="Arial" w:cs="Arial"/>
              </w:rPr>
              <w:t xml:space="preserve"> – </w:t>
            </w:r>
            <w:proofErr w:type="gramStart"/>
            <w:r w:rsidRPr="00A459F8">
              <w:rPr>
                <w:rFonts w:ascii="Arial" w:hAnsi="Arial" w:cs="Arial"/>
              </w:rPr>
              <w:t>численность</w:t>
            </w:r>
            <w:proofErr w:type="gramEnd"/>
            <w:r w:rsidRPr="00A459F8">
              <w:rPr>
                <w:rFonts w:ascii="Arial" w:hAnsi="Arial" w:cs="Arial"/>
              </w:rPr>
              <w:t xml:space="preserve"> населения муниципального образования Московской области в возрасте 14 лет и старше.</w:t>
            </w:r>
          </w:p>
        </w:tc>
      </w:tr>
      <w:tr w:rsidR="00A459F8" w:rsidRPr="006D03AA" w:rsidTr="00A459F8">
        <w:tc>
          <w:tcPr>
            <w:tcW w:w="597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59F8" w:rsidRPr="006D03AA" w:rsidRDefault="00A459F8" w:rsidP="00A459F8">
            <w:pPr>
              <w:jc w:val="both"/>
              <w:rPr>
                <w:rFonts w:ascii="Arial" w:hAnsi="Arial" w:cs="Arial"/>
              </w:rPr>
            </w:pPr>
            <w:r w:rsidRPr="006D03AA">
              <w:rPr>
                <w:rFonts w:ascii="Arial" w:hAnsi="Arial" w:cs="Arial"/>
              </w:rPr>
              <w:t>Качественные услуги – Доля муниципальных (государственных) услуг, по которым нарушены регламентные сроки</w:t>
            </w:r>
          </w:p>
          <w:p w:rsidR="00A459F8" w:rsidRPr="006D03AA" w:rsidRDefault="00A459F8" w:rsidP="00A459F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01" w:type="dxa"/>
            <w:shd w:val="clear" w:color="auto" w:fill="auto"/>
          </w:tcPr>
          <w:p w:rsidR="00A459F8" w:rsidRPr="006D03AA" w:rsidRDefault="00A459F8" w:rsidP="00A459F8">
            <w:pPr>
              <w:jc w:val="both"/>
              <w:rPr>
                <w:rFonts w:ascii="Arial" w:hAnsi="Arial" w:cs="Arial"/>
                <w:i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</w:rPr>
                  <m:t>n</m:t>
                </m:r>
                <m:r>
                  <w:rPr>
                    <w:rFonts w:ascii="Cambria Math" w:hAnsi="Arial" w:cs="Arial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Arial" w:cs="Arial"/>
                  </w:rPr>
                  <m:t>×</m:t>
                </m:r>
                <m:r>
                  <w:rPr>
                    <w:rFonts w:ascii="Cambria Math" w:hAnsi="Arial" w:cs="Arial"/>
                  </w:rPr>
                  <m:t>100%</m:t>
                </m:r>
              </m:oMath>
            </m:oMathPara>
          </w:p>
          <w:p w:rsidR="00A459F8" w:rsidRPr="006D03AA" w:rsidRDefault="00A459F8" w:rsidP="00A459F8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6D03AA">
              <w:rPr>
                <w:rFonts w:ascii="Arial" w:hAnsi="Arial" w:cs="Arial"/>
                <w:bCs/>
                <w:color w:val="000000"/>
              </w:rPr>
              <w:t>где:</w:t>
            </w:r>
          </w:p>
          <w:p w:rsidR="00A459F8" w:rsidRPr="006D03AA" w:rsidRDefault="00A459F8" w:rsidP="00A459F8">
            <w:pPr>
              <w:jc w:val="both"/>
              <w:rPr>
                <w:rFonts w:ascii="Arial" w:eastAsia="Courier New" w:hAnsi="Arial" w:cs="Arial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Arial" w:cs="Arial"/>
                  <w:color w:val="000000"/>
                </w:rPr>
                <m:t>n</m:t>
              </m:r>
            </m:oMath>
            <w:r w:rsidRPr="006D03AA">
              <w:rPr>
                <w:rFonts w:ascii="Arial" w:eastAsia="Courier New" w:hAnsi="Arial" w:cs="Arial"/>
                <w:color w:val="000000"/>
              </w:rPr>
              <w:t xml:space="preserve"> – </w:t>
            </w:r>
            <w:r w:rsidRPr="006D03AA">
              <w:rPr>
                <w:rFonts w:ascii="Arial" w:hAnsi="Arial" w:cs="Arial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:rsidR="00A459F8" w:rsidRPr="006D03AA" w:rsidRDefault="00A459F8" w:rsidP="00A459F8">
            <w:pPr>
              <w:jc w:val="both"/>
              <w:rPr>
                <w:rFonts w:ascii="Arial" w:eastAsia="Courier New" w:hAnsi="Arial" w:cs="Arial"/>
                <w:color w:val="000000"/>
              </w:rPr>
            </w:pPr>
            <w:r w:rsidRPr="006D03AA">
              <w:rPr>
                <w:rFonts w:ascii="Arial" w:eastAsia="Courier New" w:hAnsi="Arial" w:cs="Arial"/>
                <w:color w:val="000000"/>
                <w:lang w:val="en-US"/>
              </w:rPr>
              <w:t>R</w:t>
            </w:r>
            <w:r w:rsidRPr="006D03AA">
              <w:rPr>
                <w:rFonts w:ascii="Arial" w:eastAsia="Courier New" w:hAnsi="Arial" w:cs="Arial"/>
                <w:color w:val="000000"/>
              </w:rPr>
              <w:t xml:space="preserve"> – </w:t>
            </w:r>
            <w:r w:rsidRPr="006D03AA">
              <w:rPr>
                <w:rFonts w:ascii="Arial" w:hAnsi="Arial" w:cs="Arial"/>
                <w:color w:val="000000"/>
              </w:rPr>
              <w:t>количество муниципальных (государственных) услуг, оказанных ОМСУ в отчетном периоде с нарушением регламентного срока оказания услуг*;</w:t>
            </w:r>
          </w:p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eastAsia="Courier New" w:hAnsi="Arial" w:cs="Arial"/>
                <w:color w:val="000000"/>
                <w:lang w:val="en-US"/>
              </w:rPr>
              <w:t>K</w:t>
            </w:r>
            <w:r w:rsidRPr="006D03AA">
              <w:rPr>
                <w:rFonts w:ascii="Arial" w:eastAsia="Courier New" w:hAnsi="Arial" w:cs="Arial"/>
                <w:color w:val="000000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hAnsi="Arial" w:cs="Arial"/>
                <w:color w:val="000000"/>
              </w:rPr>
              <w:t>*Источник информации – 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 ОУ).</w:t>
            </w:r>
          </w:p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hAnsi="Arial" w:cs="Arial"/>
                <w:color w:val="000000"/>
              </w:rPr>
              <w:t>2% –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также просрочкам, связанным с федеральными ведомствами.</w:t>
            </w:r>
          </w:p>
        </w:tc>
      </w:tr>
      <w:tr w:rsidR="00A459F8" w:rsidRPr="006D03AA" w:rsidTr="00A459F8">
        <w:tc>
          <w:tcPr>
            <w:tcW w:w="597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59F8" w:rsidRPr="006D03AA" w:rsidRDefault="00A459F8" w:rsidP="00A459F8">
            <w:pPr>
              <w:jc w:val="both"/>
              <w:rPr>
                <w:rFonts w:ascii="Arial" w:hAnsi="Arial" w:cs="Arial"/>
              </w:rPr>
            </w:pPr>
            <w:r w:rsidRPr="006D03AA">
              <w:rPr>
                <w:rFonts w:ascii="Arial" w:hAnsi="Arial" w:cs="Arial"/>
              </w:rPr>
              <w:t>Удобные услуги – Доля муниципальных (государственных) услуг, по которым заявления поданы в электронном виде через региональный портал государственных и муниципальных услуг</w:t>
            </w:r>
          </w:p>
        </w:tc>
        <w:tc>
          <w:tcPr>
            <w:tcW w:w="10601" w:type="dxa"/>
            <w:shd w:val="clear" w:color="auto" w:fill="auto"/>
          </w:tcPr>
          <w:p w:rsidR="00A459F8" w:rsidRPr="006D03AA" w:rsidRDefault="00A459F8" w:rsidP="00A459F8">
            <w:pPr>
              <w:jc w:val="both"/>
              <w:rPr>
                <w:rFonts w:ascii="Arial" w:eastAsia="Courier New" w:hAnsi="Arial" w:cs="Arial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color w:val="000000"/>
                  </w:rPr>
                  <m:t>n</m:t>
                </m:r>
                <m:r>
                  <w:rPr>
                    <w:rFonts w:ascii="Cambria Math" w:hAnsi="Arial" w:cs="Arial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Arial" w:cs="Arial"/>
                  </w:rPr>
                  <m:t>×</m:t>
                </m:r>
                <m:r>
                  <w:rPr>
                    <w:rFonts w:ascii="Cambria Math" w:hAnsi="Arial" w:cs="Arial"/>
                  </w:rPr>
                  <m:t>100%</m:t>
                </m:r>
              </m:oMath>
            </m:oMathPara>
          </w:p>
          <w:p w:rsidR="00A459F8" w:rsidRPr="006D03AA" w:rsidRDefault="00A459F8" w:rsidP="00A459F8">
            <w:pPr>
              <w:jc w:val="both"/>
              <w:rPr>
                <w:rFonts w:ascii="Arial" w:eastAsia="Courier New" w:hAnsi="Arial" w:cs="Arial"/>
                <w:color w:val="000000"/>
              </w:rPr>
            </w:pPr>
            <w:r w:rsidRPr="006D03AA">
              <w:rPr>
                <w:rFonts w:ascii="Arial" w:eastAsia="Courier New" w:hAnsi="Arial" w:cs="Arial"/>
                <w:color w:val="000000"/>
              </w:rPr>
              <w:t xml:space="preserve">где: </w:t>
            </w:r>
          </w:p>
          <w:p w:rsidR="00A459F8" w:rsidRPr="006D03AA" w:rsidRDefault="00A459F8" w:rsidP="00A459F8">
            <w:pPr>
              <w:jc w:val="both"/>
              <w:rPr>
                <w:rFonts w:ascii="Arial" w:eastAsia="Courier New" w:hAnsi="Arial" w:cs="Arial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Arial" w:cs="Arial"/>
                  <w:color w:val="000000"/>
                </w:rPr>
                <m:t>n</m:t>
              </m:r>
            </m:oMath>
            <w:r w:rsidRPr="006D03AA">
              <w:rPr>
                <w:rFonts w:ascii="Arial" w:eastAsia="Courier New" w:hAnsi="Arial" w:cs="Arial"/>
                <w:color w:val="000000"/>
              </w:rPr>
              <w:t xml:space="preserve"> – </w:t>
            </w:r>
            <w:r w:rsidRPr="006D03AA">
              <w:rPr>
                <w:rFonts w:ascii="Arial" w:hAnsi="Arial" w:cs="Arial"/>
                <w:lang w:eastAsia="en-US"/>
              </w:rPr>
              <w:t xml:space="preserve">доля муниципальных (государственных) услуг, </w:t>
            </w:r>
            <w:r w:rsidRPr="006D03AA">
              <w:rPr>
                <w:rFonts w:ascii="Arial" w:hAnsi="Arial" w:cs="Arial"/>
              </w:rPr>
              <w:t>по которым заявления поданы в электронном виде через региональный портал государственных и муниципальных услуг</w:t>
            </w:r>
            <w:r w:rsidRPr="006D03AA">
              <w:rPr>
                <w:rFonts w:ascii="Arial" w:hAnsi="Arial" w:cs="Arial"/>
                <w:lang w:eastAsia="en-US"/>
              </w:rPr>
              <w:t>;</w:t>
            </w:r>
          </w:p>
          <w:p w:rsidR="00A459F8" w:rsidRPr="006D03AA" w:rsidRDefault="00A459F8" w:rsidP="00A459F8">
            <w:pPr>
              <w:jc w:val="both"/>
              <w:rPr>
                <w:rFonts w:ascii="Arial" w:eastAsia="Courier New" w:hAnsi="Arial" w:cs="Arial"/>
                <w:color w:val="000000"/>
              </w:rPr>
            </w:pPr>
            <w:r w:rsidRPr="006D03AA">
              <w:rPr>
                <w:rFonts w:ascii="Arial" w:eastAsia="Courier New" w:hAnsi="Arial" w:cs="Arial"/>
                <w:color w:val="000000"/>
                <w:lang w:val="en-US"/>
              </w:rPr>
              <w:t>R</w:t>
            </w:r>
            <w:r w:rsidRPr="006D03AA">
              <w:rPr>
                <w:rFonts w:ascii="Arial" w:eastAsia="Courier New" w:hAnsi="Arial" w:cs="Arial"/>
                <w:color w:val="000000"/>
              </w:rPr>
              <w:t xml:space="preserve"> – количество муниципальных (государственных) услуг, оказанных ОМСУ в отчетном периоде через Государственную информационную систему Московской области «Портал государственных и муниципальных услуг (функций) Московской области»*;</w:t>
            </w:r>
          </w:p>
          <w:p w:rsidR="00A459F8" w:rsidRPr="006D03AA" w:rsidRDefault="00A459F8" w:rsidP="00A459F8">
            <w:pPr>
              <w:jc w:val="both"/>
              <w:rPr>
                <w:rFonts w:ascii="Arial" w:eastAsia="Courier New" w:hAnsi="Arial" w:cs="Arial"/>
                <w:color w:val="000000"/>
              </w:rPr>
            </w:pPr>
            <w:proofErr w:type="gramStart"/>
            <w:r w:rsidRPr="006D03AA">
              <w:rPr>
                <w:rFonts w:ascii="Arial" w:eastAsia="Courier New" w:hAnsi="Arial" w:cs="Arial"/>
                <w:color w:val="000000"/>
              </w:rPr>
              <w:t>К</w:t>
            </w:r>
            <w:proofErr w:type="gramEnd"/>
            <w:r w:rsidRPr="006D03AA">
              <w:rPr>
                <w:rFonts w:ascii="Arial" w:eastAsia="Courier New" w:hAnsi="Arial" w:cs="Arial"/>
                <w:color w:val="000000"/>
              </w:rPr>
              <w:t xml:space="preserve">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  <w:p w:rsidR="00A459F8" w:rsidRPr="006D03AA" w:rsidRDefault="00A459F8" w:rsidP="00A459F8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hAnsi="Arial" w:cs="Arial"/>
                <w:color w:val="000000"/>
              </w:rPr>
              <w:t xml:space="preserve">*Источник информации – данные ЕИС ОУ. </w:t>
            </w:r>
          </w:p>
        </w:tc>
      </w:tr>
      <w:tr w:rsidR="00A459F8" w:rsidRPr="006D03AA" w:rsidTr="00A459F8">
        <w:tc>
          <w:tcPr>
            <w:tcW w:w="597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59F8" w:rsidRPr="003B407E" w:rsidRDefault="00A459F8" w:rsidP="00A459F8">
            <w:pPr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>Повторные обращения – Доля обращений, поступивших на портал «</w:t>
            </w:r>
            <w:proofErr w:type="spellStart"/>
            <w:r w:rsidRPr="003B407E">
              <w:rPr>
                <w:rFonts w:ascii="Arial" w:hAnsi="Arial" w:cs="Arial"/>
              </w:rPr>
              <w:t>Добродел</w:t>
            </w:r>
            <w:proofErr w:type="spellEnd"/>
            <w:r w:rsidRPr="003B407E">
              <w:rPr>
                <w:rFonts w:ascii="Arial" w:hAnsi="Arial" w:cs="Arial"/>
              </w:rPr>
              <w:t>», по которым поступили повторные обращения</w:t>
            </w:r>
          </w:p>
        </w:tc>
        <w:tc>
          <w:tcPr>
            <w:tcW w:w="10601" w:type="dxa"/>
            <w:shd w:val="clear" w:color="auto" w:fill="auto"/>
          </w:tcPr>
          <w:p w:rsidR="00A459F8" w:rsidRPr="003B407E" w:rsidRDefault="00A459F8" w:rsidP="00A459F8">
            <w:pPr>
              <w:rPr>
                <w:rFonts w:ascii="Arial" w:hAnsi="Arial" w:cs="Arial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Arial" w:cs="Arial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Arial" w:cs="Arial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Arial" w:cs="Arial"/>
                  </w:rPr>
                  <m:t>100%</m:t>
                </m:r>
              </m:oMath>
            </m:oMathPara>
          </w:p>
          <w:p w:rsidR="00A459F8" w:rsidRPr="003B407E" w:rsidRDefault="00A459F8" w:rsidP="00A459F8">
            <w:pPr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 xml:space="preserve">где: </w:t>
            </w:r>
          </w:p>
          <w:p w:rsidR="00A459F8" w:rsidRPr="003B407E" w:rsidRDefault="00A459F8" w:rsidP="00A459F8">
            <w:pPr>
              <w:rPr>
                <w:rFonts w:ascii="Arial" w:hAnsi="Arial" w:cs="Arial"/>
              </w:rPr>
            </w:pPr>
            <m:oMath>
              <m:r>
                <m:rPr>
                  <m:sty m:val="p"/>
                </m:rPr>
                <w:rPr>
                  <w:rFonts w:ascii="Cambria Math" w:hAnsi="Arial" w:cs="Arial"/>
                </w:rPr>
                <m:t>n</m:t>
              </m:r>
            </m:oMath>
            <w:r w:rsidRPr="003B407E">
              <w:rPr>
                <w:rFonts w:ascii="Arial" w:hAnsi="Arial" w:cs="Arial"/>
              </w:rPr>
              <w:t xml:space="preserve"> – доля зарегистрированных сообщений, требующих устранение проблемы, по которым поступили повторные обращения от заявителей;</w:t>
            </w:r>
          </w:p>
          <w:p w:rsidR="00A459F8" w:rsidRPr="003B407E" w:rsidRDefault="00A459F8" w:rsidP="00A459F8">
            <w:pPr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>R – количество сообщений, по которым поступили повторные обращения от заявителей (факт повторного обращения считается ежеквартально нарастающим итогом с 1 января 2020 года; количество повторов по одному сообщению неограниченно);</w:t>
            </w:r>
          </w:p>
          <w:p w:rsidR="00A459F8" w:rsidRPr="003B407E" w:rsidRDefault="00A459F8" w:rsidP="00A459F8">
            <w:pPr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>К – общее количество сообщений,</w:t>
            </w:r>
            <w:proofErr w:type="gramStart"/>
            <w:r w:rsidRPr="003B407E">
              <w:rPr>
                <w:rFonts w:ascii="Arial" w:hAnsi="Arial" w:cs="Arial"/>
              </w:rPr>
              <w:t xml:space="preserve"> ,</w:t>
            </w:r>
            <w:proofErr w:type="gramEnd"/>
            <w:r w:rsidRPr="003B407E">
              <w:rPr>
                <w:rFonts w:ascii="Arial" w:hAnsi="Arial" w:cs="Arial"/>
              </w:rPr>
              <w:t xml:space="preserve"> требующих ответа, т.е. все новые сообщения, поступающие с портала «</w:t>
            </w:r>
            <w:proofErr w:type="spellStart"/>
            <w:r w:rsidRPr="003B407E">
              <w:rPr>
                <w:rFonts w:ascii="Arial" w:hAnsi="Arial" w:cs="Arial"/>
              </w:rPr>
              <w:t>Добродел</w:t>
            </w:r>
            <w:proofErr w:type="spellEnd"/>
            <w:r w:rsidRPr="003B407E">
              <w:rPr>
                <w:rFonts w:ascii="Arial" w:hAnsi="Arial" w:cs="Arial"/>
              </w:rPr>
              <w:t xml:space="preserve">» в ЕЦУР или в МСЭД (из организации </w:t>
            </w:r>
            <w:proofErr w:type="spellStart"/>
            <w:r w:rsidRPr="003B407E">
              <w:rPr>
                <w:rFonts w:ascii="Arial" w:hAnsi="Arial" w:cs="Arial"/>
              </w:rPr>
              <w:t>ЕКЖиП</w:t>
            </w:r>
            <w:proofErr w:type="spellEnd"/>
            <w:r w:rsidRPr="003B407E">
              <w:rPr>
                <w:rFonts w:ascii="Arial" w:hAnsi="Arial" w:cs="Arial"/>
              </w:rPr>
              <w:t>, количество новых уникальных сообщений считается ежеквартально нарастающим итогом с 1 января 2020 года)*.</w:t>
            </w:r>
          </w:p>
          <w:p w:rsidR="00A459F8" w:rsidRPr="003B407E" w:rsidRDefault="00A459F8" w:rsidP="00A459F8">
            <w:pPr>
              <w:widowControl w:val="0"/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 xml:space="preserve">*Источник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3B407E">
              <w:rPr>
                <w:rFonts w:ascii="Arial" w:hAnsi="Arial" w:cs="Arial"/>
              </w:rPr>
              <w:t>Seafile</w:t>
            </w:r>
            <w:proofErr w:type="spellEnd"/>
            <w:r w:rsidRPr="003B407E">
              <w:rPr>
                <w:rFonts w:ascii="Arial" w:hAnsi="Arial" w:cs="Arial"/>
              </w:rPr>
              <w:t xml:space="preserve"> (письмо от 4 июля 2016 г. № 10-4571/</w:t>
            </w:r>
            <w:proofErr w:type="spellStart"/>
            <w:proofErr w:type="gramStart"/>
            <w:r w:rsidRPr="003B407E">
              <w:rPr>
                <w:rFonts w:ascii="Arial" w:hAnsi="Arial" w:cs="Arial"/>
              </w:rPr>
              <w:t>Исх</w:t>
            </w:r>
            <w:proofErr w:type="spellEnd"/>
            <w:proofErr w:type="gramEnd"/>
            <w:r w:rsidRPr="003B407E">
              <w:rPr>
                <w:rFonts w:ascii="Arial" w:hAnsi="Arial" w:cs="Arial"/>
              </w:rPr>
              <w:t>).</w:t>
            </w:r>
          </w:p>
        </w:tc>
      </w:tr>
      <w:tr w:rsidR="00A459F8" w:rsidRPr="006D03AA" w:rsidTr="00A459F8">
        <w:tc>
          <w:tcPr>
            <w:tcW w:w="597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59F8" w:rsidRPr="003B407E" w:rsidRDefault="00A459F8" w:rsidP="00A459F8">
            <w:pPr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3B407E">
              <w:rPr>
                <w:rFonts w:ascii="Arial" w:hAnsi="Arial" w:cs="Arial"/>
              </w:rPr>
              <w:t>Добродел</w:t>
            </w:r>
            <w:proofErr w:type="spellEnd"/>
            <w:r w:rsidRPr="003B407E">
              <w:rPr>
                <w:rFonts w:ascii="Arial" w:hAnsi="Arial" w:cs="Arial"/>
              </w:rPr>
              <w:t>» (два и более раз)</w:t>
            </w:r>
          </w:p>
        </w:tc>
        <w:tc>
          <w:tcPr>
            <w:tcW w:w="10601" w:type="dxa"/>
            <w:shd w:val="clear" w:color="auto" w:fill="auto"/>
          </w:tcPr>
          <w:p w:rsidR="00A459F8" w:rsidRPr="003B407E" w:rsidRDefault="00A459F8" w:rsidP="00A459F8">
            <w:pPr>
              <w:rPr>
                <w:rFonts w:ascii="Arial" w:hAnsi="Arial" w:cs="Arial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Arial" w:cs="Arial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Arial" w:cs="Arial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Arial" w:cs="Arial"/>
                  </w:rPr>
                  <m:t>100%</m:t>
                </m:r>
              </m:oMath>
            </m:oMathPara>
          </w:p>
          <w:p w:rsidR="00A459F8" w:rsidRPr="003B407E" w:rsidRDefault="00A459F8" w:rsidP="00A459F8">
            <w:pPr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 xml:space="preserve">где: </w:t>
            </w:r>
          </w:p>
          <w:p w:rsidR="00A459F8" w:rsidRPr="003B407E" w:rsidRDefault="00A459F8" w:rsidP="00A459F8">
            <w:pPr>
              <w:rPr>
                <w:rFonts w:ascii="Arial" w:hAnsi="Arial" w:cs="Arial"/>
              </w:rPr>
            </w:pPr>
            <m:oMath>
              <m:r>
                <m:rPr>
                  <m:sty m:val="p"/>
                </m:rPr>
                <w:rPr>
                  <w:rFonts w:ascii="Cambria Math" w:hAnsi="Arial" w:cs="Arial"/>
                </w:rPr>
                <m:t>n</m:t>
              </m:r>
            </m:oMath>
            <w:r w:rsidRPr="003B407E">
              <w:rPr>
                <w:rFonts w:ascii="Arial" w:hAnsi="Arial" w:cs="Arial"/>
              </w:rPr>
              <w:t xml:space="preserve"> – 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раз);</w:t>
            </w:r>
          </w:p>
          <w:p w:rsidR="00A459F8" w:rsidRPr="003B407E" w:rsidRDefault="00A459F8" w:rsidP="00A459F8">
            <w:pPr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>R – количество сообщений, по которым зафиксирован факт отложенного решения два и более раз (факт отложенного решения считается ежеквартально нарастающим итогом с 1 января 2020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:rsidR="00A459F8" w:rsidRPr="003B407E" w:rsidRDefault="00A459F8" w:rsidP="00A459F8">
            <w:pPr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>К – общее количество сообщений, требующих ответа, т.е. все новые сообщения, поступающие с портала «</w:t>
            </w:r>
            <w:proofErr w:type="spellStart"/>
            <w:r w:rsidRPr="003B407E">
              <w:rPr>
                <w:rFonts w:ascii="Arial" w:hAnsi="Arial" w:cs="Arial"/>
              </w:rPr>
              <w:t>Добродел</w:t>
            </w:r>
            <w:proofErr w:type="spellEnd"/>
            <w:r w:rsidRPr="003B407E">
              <w:rPr>
                <w:rFonts w:ascii="Arial" w:hAnsi="Arial" w:cs="Arial"/>
              </w:rPr>
              <w:t xml:space="preserve">» в ЕЦУР или в МСЭД (из организации </w:t>
            </w:r>
            <w:proofErr w:type="spellStart"/>
            <w:r w:rsidRPr="003B407E">
              <w:rPr>
                <w:rFonts w:ascii="Arial" w:hAnsi="Arial" w:cs="Arial"/>
              </w:rPr>
              <w:t>ЕКЖиП</w:t>
            </w:r>
            <w:proofErr w:type="spellEnd"/>
            <w:r w:rsidRPr="003B407E">
              <w:rPr>
                <w:rFonts w:ascii="Arial" w:hAnsi="Arial" w:cs="Arial"/>
              </w:rPr>
              <w:t>, количество новых уникальных сообщений считается ежеквартально нарастающим итогом с 1 января 2020 года)*.</w:t>
            </w:r>
          </w:p>
          <w:p w:rsidR="00A459F8" w:rsidRPr="003B407E" w:rsidRDefault="00A459F8" w:rsidP="00A459F8">
            <w:pPr>
              <w:widowControl w:val="0"/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 xml:space="preserve">*Источник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3B407E">
              <w:rPr>
                <w:rFonts w:ascii="Arial" w:hAnsi="Arial" w:cs="Arial"/>
              </w:rPr>
              <w:t>Seafile</w:t>
            </w:r>
            <w:proofErr w:type="spellEnd"/>
            <w:r w:rsidRPr="003B407E">
              <w:rPr>
                <w:rFonts w:ascii="Arial" w:hAnsi="Arial" w:cs="Arial"/>
              </w:rPr>
              <w:t xml:space="preserve"> (письмо от 4 июля 2016 г. № 10-4571/</w:t>
            </w:r>
            <w:proofErr w:type="spellStart"/>
            <w:proofErr w:type="gramStart"/>
            <w:r w:rsidRPr="003B407E">
              <w:rPr>
                <w:rFonts w:ascii="Arial" w:hAnsi="Arial" w:cs="Arial"/>
              </w:rPr>
              <w:t>Исх</w:t>
            </w:r>
            <w:proofErr w:type="spellEnd"/>
            <w:proofErr w:type="gramEnd"/>
            <w:r w:rsidRPr="003B407E">
              <w:rPr>
                <w:rFonts w:ascii="Arial" w:hAnsi="Arial" w:cs="Arial"/>
              </w:rPr>
              <w:t>).</w:t>
            </w:r>
          </w:p>
        </w:tc>
      </w:tr>
      <w:tr w:rsidR="00A459F8" w:rsidRPr="006D03AA" w:rsidTr="00A459F8">
        <w:tc>
          <w:tcPr>
            <w:tcW w:w="597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59F8" w:rsidRPr="003B407E" w:rsidRDefault="00A459F8" w:rsidP="00A459F8">
            <w:pPr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>Ответь вовремя – Доля жалоб, поступивших на портал «</w:t>
            </w:r>
            <w:proofErr w:type="spellStart"/>
            <w:r w:rsidRPr="003B407E">
              <w:rPr>
                <w:rFonts w:ascii="Arial" w:hAnsi="Arial" w:cs="Arial"/>
              </w:rPr>
              <w:t>Добродел</w:t>
            </w:r>
            <w:proofErr w:type="spellEnd"/>
            <w:r w:rsidRPr="003B407E">
              <w:rPr>
                <w:rFonts w:ascii="Arial" w:hAnsi="Arial" w:cs="Arial"/>
              </w:rPr>
              <w:t>», по которым нарушен срок подготовки ответа</w:t>
            </w:r>
          </w:p>
        </w:tc>
        <w:tc>
          <w:tcPr>
            <w:tcW w:w="10601" w:type="dxa"/>
            <w:shd w:val="clear" w:color="auto" w:fill="auto"/>
          </w:tcPr>
          <w:p w:rsidR="00A459F8" w:rsidRPr="003B407E" w:rsidRDefault="00A459F8" w:rsidP="00A459F8">
            <w:pPr>
              <w:rPr>
                <w:rFonts w:ascii="Arial" w:hAnsi="Arial" w:cs="Arial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Arial" w:cs="Arial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Arial" w:cs="Arial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Arial" w:cs="Arial"/>
                  </w:rPr>
                  <m:t>100%</m:t>
                </m:r>
              </m:oMath>
            </m:oMathPara>
          </w:p>
          <w:p w:rsidR="00A459F8" w:rsidRPr="003B407E" w:rsidRDefault="00A459F8" w:rsidP="00A459F8">
            <w:pPr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 xml:space="preserve">где: </w:t>
            </w:r>
          </w:p>
          <w:p w:rsidR="00A459F8" w:rsidRPr="003B407E" w:rsidRDefault="00A459F8" w:rsidP="00A459F8">
            <w:pPr>
              <w:rPr>
                <w:rFonts w:ascii="Arial" w:hAnsi="Arial" w:cs="Arial"/>
              </w:rPr>
            </w:pPr>
            <m:oMath>
              <m:r>
                <m:rPr>
                  <m:sty m:val="p"/>
                </m:rPr>
                <w:rPr>
                  <w:rFonts w:ascii="Cambria Math" w:hAnsi="Arial" w:cs="Arial"/>
                </w:rPr>
                <m:t>n</m:t>
              </m:r>
            </m:oMath>
            <w:r w:rsidRPr="003B407E">
              <w:rPr>
                <w:rFonts w:ascii="Arial" w:hAnsi="Arial" w:cs="Arial"/>
              </w:rPr>
              <w:t xml:space="preserve"> – доля зарегистрированных сообщений, требующих устранение проблемы, по которым нарушен срок подготовки ответа;</w:t>
            </w:r>
          </w:p>
          <w:p w:rsidR="00A459F8" w:rsidRPr="003B407E" w:rsidRDefault="00A459F8" w:rsidP="00A459F8">
            <w:pPr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>R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2020 года; количество просрочек по одному сообщению неограниченно);</w:t>
            </w:r>
          </w:p>
          <w:p w:rsidR="00A459F8" w:rsidRPr="003B407E" w:rsidRDefault="00A459F8" w:rsidP="00A459F8">
            <w:pPr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>К – общее количество сообщений, требующих ответа, т.е. все новые сообщения, поступающие с портала «</w:t>
            </w:r>
            <w:proofErr w:type="spellStart"/>
            <w:r w:rsidRPr="003B407E">
              <w:rPr>
                <w:rFonts w:ascii="Arial" w:hAnsi="Arial" w:cs="Arial"/>
              </w:rPr>
              <w:t>Добродел</w:t>
            </w:r>
            <w:proofErr w:type="spellEnd"/>
            <w:r w:rsidRPr="003B407E">
              <w:rPr>
                <w:rFonts w:ascii="Arial" w:hAnsi="Arial" w:cs="Arial"/>
              </w:rPr>
              <w:t xml:space="preserve">» в ЕЦУР или в МСЭД (из организации </w:t>
            </w:r>
            <w:proofErr w:type="spellStart"/>
            <w:r w:rsidRPr="003B407E">
              <w:rPr>
                <w:rFonts w:ascii="Arial" w:hAnsi="Arial" w:cs="Arial"/>
              </w:rPr>
              <w:t>ЕКЖиП</w:t>
            </w:r>
            <w:proofErr w:type="spellEnd"/>
            <w:r w:rsidRPr="003B407E">
              <w:rPr>
                <w:rFonts w:ascii="Arial" w:hAnsi="Arial" w:cs="Arial"/>
              </w:rPr>
              <w:t>, количество новых уникальных сообщений считается ежеквартально нарастающим итогом с 1 января 2020 года)*.</w:t>
            </w:r>
          </w:p>
          <w:p w:rsidR="00A459F8" w:rsidRPr="003B407E" w:rsidRDefault="00A459F8" w:rsidP="00A459F8">
            <w:pPr>
              <w:rPr>
                <w:rFonts w:ascii="Arial" w:hAnsi="Arial" w:cs="Arial"/>
              </w:rPr>
            </w:pPr>
            <w:r w:rsidRPr="003B407E">
              <w:rPr>
                <w:rFonts w:ascii="Arial" w:hAnsi="Arial" w:cs="Arial"/>
              </w:rPr>
              <w:t xml:space="preserve">*Источник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3B407E">
              <w:rPr>
                <w:rFonts w:ascii="Arial" w:hAnsi="Arial" w:cs="Arial"/>
              </w:rPr>
              <w:t>Seafile</w:t>
            </w:r>
            <w:proofErr w:type="spellEnd"/>
            <w:r w:rsidRPr="003B407E">
              <w:rPr>
                <w:rFonts w:ascii="Arial" w:hAnsi="Arial" w:cs="Arial"/>
              </w:rPr>
              <w:t xml:space="preserve"> (письмо от 4 июля 2016 г. № 10-4571/</w:t>
            </w:r>
            <w:proofErr w:type="spellStart"/>
            <w:proofErr w:type="gramStart"/>
            <w:r w:rsidRPr="003B407E">
              <w:rPr>
                <w:rFonts w:ascii="Arial" w:hAnsi="Arial" w:cs="Arial"/>
              </w:rPr>
              <w:t>Исх</w:t>
            </w:r>
            <w:proofErr w:type="spellEnd"/>
            <w:proofErr w:type="gramEnd"/>
            <w:r w:rsidRPr="003B407E">
              <w:rPr>
                <w:rFonts w:ascii="Arial" w:hAnsi="Arial" w:cs="Arial"/>
              </w:rPr>
              <w:t>).</w:t>
            </w:r>
          </w:p>
        </w:tc>
      </w:tr>
      <w:tr w:rsidR="00A459F8" w:rsidRPr="00A459F8" w:rsidTr="00A459F8">
        <w:tc>
          <w:tcPr>
            <w:tcW w:w="597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59F8" w:rsidRPr="00A459F8" w:rsidRDefault="00A459F8" w:rsidP="00A459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459F8">
              <w:rPr>
                <w:rFonts w:ascii="Arial" w:hAnsi="Arial" w:cs="Arial"/>
              </w:rPr>
              <w:t>Доля муниципальных общеобразовательных организаций в</w:t>
            </w:r>
            <w:r>
              <w:rPr>
                <w:rFonts w:ascii="Arial" w:hAnsi="Arial" w:cs="Arial"/>
              </w:rPr>
              <w:t xml:space="preserve"> </w:t>
            </w:r>
            <w:r w:rsidRPr="00A459F8">
              <w:rPr>
                <w:rFonts w:ascii="Arial" w:hAnsi="Arial" w:cs="Arial"/>
              </w:rPr>
              <w:t>муниципальном образовании Московской области, подключенных к</w:t>
            </w:r>
            <w:r>
              <w:rPr>
                <w:rFonts w:ascii="Arial" w:hAnsi="Arial" w:cs="Arial"/>
              </w:rPr>
              <w:t xml:space="preserve"> </w:t>
            </w:r>
            <w:r w:rsidRPr="00A459F8">
              <w:rPr>
                <w:rFonts w:ascii="Arial" w:hAnsi="Arial" w:cs="Arial"/>
              </w:rPr>
              <w:t>сети Интернет на</w:t>
            </w:r>
            <w:r>
              <w:rPr>
                <w:rFonts w:ascii="Arial" w:hAnsi="Arial" w:cs="Arial"/>
              </w:rPr>
              <w:t xml:space="preserve"> </w:t>
            </w:r>
            <w:r w:rsidRPr="00A459F8">
              <w:rPr>
                <w:rFonts w:ascii="Arial" w:hAnsi="Arial" w:cs="Arial"/>
              </w:rPr>
              <w:t>скорости:</w:t>
            </w:r>
          </w:p>
          <w:p w:rsidR="00A459F8" w:rsidRPr="00A459F8" w:rsidRDefault="00A459F8" w:rsidP="00A459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459F8">
              <w:rPr>
                <w:rFonts w:ascii="Arial" w:hAnsi="Arial" w:cs="Arial"/>
              </w:rPr>
              <w:t>для общеобразовательных организаций, расположенных в городских населенных пунктах, – не менее 100 Мбит/</w:t>
            </w:r>
            <w:proofErr w:type="gramStart"/>
            <w:r w:rsidRPr="00A459F8">
              <w:rPr>
                <w:rFonts w:ascii="Arial" w:hAnsi="Arial" w:cs="Arial"/>
              </w:rPr>
              <w:t>с</w:t>
            </w:r>
            <w:proofErr w:type="gramEnd"/>
            <w:r w:rsidRPr="00A459F8">
              <w:rPr>
                <w:rFonts w:ascii="Arial" w:hAnsi="Arial" w:cs="Arial"/>
              </w:rPr>
              <w:t>;</w:t>
            </w:r>
          </w:p>
          <w:p w:rsidR="00A459F8" w:rsidRPr="00A459F8" w:rsidRDefault="00A459F8" w:rsidP="00A459F8">
            <w:pPr>
              <w:jc w:val="both"/>
              <w:rPr>
                <w:rFonts w:ascii="Arial" w:hAnsi="Arial" w:cs="Arial"/>
              </w:rPr>
            </w:pPr>
            <w:r w:rsidRPr="00A459F8">
              <w:rPr>
                <w:rFonts w:ascii="Arial" w:hAnsi="Arial" w:cs="Arial"/>
              </w:rPr>
              <w:t>для общеобразовательных организаций, расположенных в сельских населенных пунктах, – не менее 50 Мбит/</w:t>
            </w:r>
            <w:proofErr w:type="gramStart"/>
            <w:r w:rsidRPr="00A459F8">
              <w:rPr>
                <w:rFonts w:ascii="Arial" w:hAnsi="Arial" w:cs="Arial"/>
              </w:rPr>
              <w:t>с</w:t>
            </w:r>
            <w:proofErr w:type="gramEnd"/>
          </w:p>
        </w:tc>
        <w:tc>
          <w:tcPr>
            <w:tcW w:w="10601" w:type="dxa"/>
            <w:shd w:val="clear" w:color="auto" w:fill="auto"/>
          </w:tcPr>
          <w:p w:rsidR="00A459F8" w:rsidRPr="00A459F8" w:rsidRDefault="00A459F8" w:rsidP="00A459F8">
            <w:pPr>
              <w:widowControl w:val="0"/>
              <w:jc w:val="center"/>
              <w:rPr>
                <w:rFonts w:ascii="Arial" w:hAnsi="Arial" w:cs="Arial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×100%</m:t>
                </m:r>
              </m:oMath>
            </m:oMathPara>
          </w:p>
          <w:p w:rsidR="00A459F8" w:rsidRPr="00A459F8" w:rsidRDefault="00A459F8" w:rsidP="00A459F8">
            <w:pPr>
              <w:widowControl w:val="0"/>
              <w:jc w:val="both"/>
              <w:rPr>
                <w:rFonts w:ascii="Arial" w:hAnsi="Arial" w:cs="Arial"/>
              </w:rPr>
            </w:pPr>
            <w:r w:rsidRPr="00A459F8">
              <w:rPr>
                <w:rFonts w:ascii="Arial" w:hAnsi="Arial" w:cs="Arial"/>
              </w:rPr>
              <w:t>где:</w:t>
            </w:r>
          </w:p>
          <w:p w:rsidR="00A459F8" w:rsidRPr="00A459F8" w:rsidRDefault="00A459F8" w:rsidP="00A459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</w:rPr>
                <m:t>n</m:t>
              </m:r>
            </m:oMath>
            <w:r w:rsidRPr="00A459F8">
              <w:rPr>
                <w:rFonts w:ascii="Arial" w:hAnsi="Arial" w:cs="Arial"/>
              </w:rPr>
              <w:t xml:space="preserve"> – доля муниципальных общеобразовательных организаций в муниципальном образовании Московской области, подключенных к сети Интернет на скорости: для общеобразовательных организаций, расположенных в городских населенных пунктах, – не менее 100 Мбит/с; для общеобразовательных организаций, расположенных в сельских населенных пунктах, – не менее 50 Мбит/</w:t>
            </w:r>
            <w:proofErr w:type="gramStart"/>
            <w:r w:rsidRPr="00A459F8">
              <w:rPr>
                <w:rFonts w:ascii="Arial" w:hAnsi="Arial" w:cs="Arial"/>
              </w:rPr>
              <w:t>с</w:t>
            </w:r>
            <w:proofErr w:type="gramEnd"/>
            <w:r w:rsidRPr="00A459F8">
              <w:rPr>
                <w:rFonts w:ascii="Arial" w:hAnsi="Arial" w:cs="Arial"/>
              </w:rPr>
              <w:t>;</w:t>
            </w:r>
          </w:p>
          <w:p w:rsidR="00A459F8" w:rsidRPr="00A459F8" w:rsidRDefault="00A459F8" w:rsidP="00A459F8">
            <w:pPr>
              <w:widowControl w:val="0"/>
              <w:jc w:val="both"/>
              <w:rPr>
                <w:rFonts w:ascii="Arial" w:hAnsi="Arial" w:cs="Arial"/>
              </w:rPr>
            </w:pPr>
            <w:r w:rsidRPr="00A459F8">
              <w:rPr>
                <w:rFonts w:ascii="Arial" w:hAnsi="Arial" w:cs="Arial"/>
              </w:rPr>
              <w:t>R</w:t>
            </w:r>
            <w:r w:rsidRPr="00A459F8" w:rsidDel="006814CF">
              <w:rPr>
                <w:rFonts w:ascii="Arial" w:hAnsi="Arial" w:cs="Arial"/>
              </w:rPr>
              <w:t xml:space="preserve"> </w:t>
            </w:r>
            <w:r w:rsidRPr="00A459F8">
              <w:rPr>
                <w:rFonts w:ascii="Arial" w:hAnsi="Arial" w:cs="Arial"/>
              </w:rPr>
              <w:t>– количество муниципальных общеобразовательных организаций в муниципальном образовании Московской области, подключенных к сети Интернет на скорости: для общеобразовательных организаций, расположенных в городских населенных пунктах,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:rsidR="00A459F8" w:rsidRPr="00A459F8" w:rsidRDefault="00A459F8" w:rsidP="00A459F8">
            <w:pPr>
              <w:widowControl w:val="0"/>
              <w:jc w:val="both"/>
              <w:rPr>
                <w:rFonts w:ascii="Arial" w:hAnsi="Arial" w:cs="Arial"/>
              </w:rPr>
            </w:pPr>
            <w:r w:rsidRPr="00A459F8">
              <w:rPr>
                <w:rFonts w:ascii="Arial" w:hAnsi="Arial" w:cs="Arial"/>
              </w:rPr>
              <w:t>K – общее количество муниципальных учреждений образования в муниципальном образовании Московской области.</w:t>
            </w:r>
          </w:p>
        </w:tc>
      </w:tr>
      <w:tr w:rsidR="00A459F8" w:rsidRPr="006D03AA" w:rsidTr="00A459F8">
        <w:trPr>
          <w:trHeight w:val="379"/>
        </w:trPr>
        <w:tc>
          <w:tcPr>
            <w:tcW w:w="597" w:type="dxa"/>
            <w:shd w:val="clear" w:color="auto" w:fill="auto"/>
          </w:tcPr>
          <w:p w:rsidR="00A459F8" w:rsidRPr="00392790" w:rsidRDefault="001F025C" w:rsidP="00A459F8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  <w:r w:rsidR="00A459F8" w:rsidRPr="00392790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hAnsi="Arial" w:cs="Arial"/>
                <w:lang w:eastAsia="en-US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предоставляемыми не менее чем 2 операторами связи</w:t>
            </w:r>
          </w:p>
        </w:tc>
        <w:tc>
          <w:tcPr>
            <w:tcW w:w="10601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jc w:val="center"/>
              <w:rPr>
                <w:rFonts w:ascii="Arial" w:eastAsia="Courier New" w:hAnsi="Arial" w:cs="Arial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Arial" w:cs="Arial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Arial" w:cs="Arial"/>
                    <w:color w:val="000000"/>
                    <w:lang w:eastAsia="en-US"/>
                  </w:rPr>
                  <m:t>×</m:t>
                </m:r>
                <m:r>
                  <w:rPr>
                    <w:rFonts w:ascii="Cambria Math" w:hAnsi="Arial" w:cs="Arial"/>
                    <w:color w:val="000000"/>
                    <w:lang w:eastAsia="en-US"/>
                  </w:rPr>
                  <m:t>100%</m:t>
                </m:r>
              </m:oMath>
            </m:oMathPara>
          </w:p>
          <w:p w:rsidR="00A459F8" w:rsidRPr="006D03AA" w:rsidRDefault="00A459F8" w:rsidP="00A459F8">
            <w:pPr>
              <w:widowControl w:val="0"/>
              <w:rPr>
                <w:rFonts w:ascii="Arial" w:hAnsi="Arial" w:cs="Arial"/>
                <w:lang w:eastAsia="en-US"/>
              </w:rPr>
            </w:pPr>
            <w:r w:rsidRPr="006D03AA">
              <w:rPr>
                <w:rFonts w:ascii="Arial" w:hAnsi="Arial" w:cs="Arial"/>
                <w:lang w:eastAsia="en-US"/>
              </w:rPr>
              <w:t>где:</w:t>
            </w:r>
          </w:p>
          <w:p w:rsidR="00A459F8" w:rsidRPr="006D03AA" w:rsidRDefault="00A459F8" w:rsidP="00A459F8">
            <w:pPr>
              <w:widowControl w:val="0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6D03AA">
              <w:rPr>
                <w:rFonts w:ascii="Arial" w:hAnsi="Arial" w:cs="Arial"/>
                <w:lang w:val="en-US" w:eastAsia="en-US"/>
              </w:rPr>
              <w:t>n</w:t>
            </w:r>
            <w:r w:rsidRPr="006D03AA">
              <w:rPr>
                <w:rFonts w:ascii="Arial" w:hAnsi="Arial" w:cs="Arial"/>
                <w:lang w:eastAsia="en-US"/>
              </w:rPr>
              <w:t xml:space="preserve"> – </w:t>
            </w:r>
            <w:r w:rsidRPr="006D03AA">
              <w:rPr>
                <w:rFonts w:ascii="Arial" w:hAnsi="Arial" w:cs="Arial"/>
                <w:color w:val="000000"/>
                <w:lang w:eastAsia="en-US"/>
              </w:rPr>
              <w:t xml:space="preserve">доля </w:t>
            </w:r>
            <w:r w:rsidRPr="006D03AA">
              <w:rPr>
                <w:rFonts w:ascii="Arial" w:hAnsi="Arial" w:cs="Arial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6D03AA">
              <w:rPr>
                <w:rFonts w:ascii="Arial" w:hAnsi="Arial" w:cs="Arial"/>
                <w:color w:val="000000"/>
                <w:lang w:eastAsia="en-US"/>
              </w:rPr>
              <w:t>;</w:t>
            </w:r>
          </w:p>
          <w:p w:rsidR="00A459F8" w:rsidRPr="006D03AA" w:rsidRDefault="00A459F8" w:rsidP="00A459F8">
            <w:pPr>
              <w:widowControl w:val="0"/>
              <w:jc w:val="both"/>
              <w:rPr>
                <w:rFonts w:ascii="Arial" w:hAnsi="Arial" w:cs="Arial"/>
                <w:lang w:eastAsia="en-US"/>
              </w:rPr>
            </w:pPr>
            <w:r w:rsidRPr="006D03AA">
              <w:rPr>
                <w:rFonts w:ascii="Arial" w:hAnsi="Arial" w:cs="Arial"/>
                <w:lang w:val="en-US" w:eastAsia="en-US"/>
              </w:rPr>
              <w:t>R</w:t>
            </w:r>
            <w:r w:rsidRPr="006D03AA">
              <w:rPr>
                <w:rFonts w:ascii="Arial" w:hAnsi="Arial" w:cs="Arial"/>
                <w:color w:val="000000"/>
                <w:lang w:eastAsia="en-US"/>
              </w:rPr>
              <w:t xml:space="preserve"> – количество </w:t>
            </w:r>
            <w:r w:rsidRPr="006D03AA">
              <w:rPr>
                <w:rFonts w:ascii="Arial" w:hAnsi="Arial" w:cs="Arial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6D03AA">
              <w:rPr>
                <w:rFonts w:ascii="Arial" w:hAnsi="Arial" w:cs="Arial"/>
                <w:color w:val="000000"/>
                <w:lang w:eastAsia="en-US"/>
              </w:rPr>
              <w:t>;</w:t>
            </w:r>
          </w:p>
          <w:p w:rsidR="00A459F8" w:rsidRPr="006D03AA" w:rsidRDefault="00A459F8" w:rsidP="00A459F8">
            <w:pPr>
              <w:jc w:val="both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hAnsi="Arial" w:cs="Arial"/>
                <w:lang w:val="en-US"/>
              </w:rPr>
              <w:t>K</w:t>
            </w:r>
            <w:r w:rsidRPr="006D03AA">
              <w:rPr>
                <w:rFonts w:ascii="Arial" w:hAnsi="Arial" w:cs="Arial"/>
              </w:rPr>
              <w:t xml:space="preserve"> – </w:t>
            </w:r>
            <w:proofErr w:type="gramStart"/>
            <w:r w:rsidRPr="006D03AA">
              <w:rPr>
                <w:rFonts w:ascii="Arial" w:hAnsi="Arial" w:cs="Arial"/>
                <w:color w:val="000000"/>
              </w:rPr>
              <w:t>общее</w:t>
            </w:r>
            <w:proofErr w:type="gramEnd"/>
            <w:r w:rsidRPr="006D03AA">
              <w:rPr>
                <w:rFonts w:ascii="Arial" w:hAnsi="Arial" w:cs="Arial"/>
                <w:color w:val="000000"/>
              </w:rPr>
              <w:t xml:space="preserve"> количество</w:t>
            </w:r>
            <w:r w:rsidRPr="006D03AA">
              <w:rPr>
                <w:rFonts w:ascii="Arial" w:hAnsi="Arial" w:cs="Arial"/>
              </w:rPr>
              <w:t xml:space="preserve"> </w:t>
            </w:r>
            <w:r w:rsidRPr="006D03AA">
              <w:rPr>
                <w:rFonts w:ascii="Arial" w:hAnsi="Arial" w:cs="Arial"/>
                <w:lang w:eastAsia="en-US"/>
              </w:rPr>
              <w:t>многоквартирных домов</w:t>
            </w:r>
            <w:r w:rsidRPr="006D03AA">
              <w:rPr>
                <w:rFonts w:ascii="Arial" w:hAnsi="Arial" w:cs="Arial"/>
              </w:rPr>
              <w:t xml:space="preserve"> в муниципальном образовании Московской области.</w:t>
            </w:r>
          </w:p>
        </w:tc>
      </w:tr>
      <w:tr w:rsidR="00A459F8" w:rsidRPr="006D03AA" w:rsidTr="00A459F8">
        <w:trPr>
          <w:trHeight w:val="379"/>
        </w:trPr>
        <w:tc>
          <w:tcPr>
            <w:tcW w:w="597" w:type="dxa"/>
            <w:shd w:val="clear" w:color="auto" w:fill="auto"/>
          </w:tcPr>
          <w:p w:rsidR="00A459F8" w:rsidRPr="00392790" w:rsidRDefault="001F025C" w:rsidP="00A459F8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  <w:r w:rsidR="00A459F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hAnsi="Arial" w:cs="Arial"/>
                <w:color w:val="000000"/>
              </w:rPr>
              <w:t>Доля муниципальных учреждений культуры, обеспеченных доступом в </w:t>
            </w:r>
            <w:r w:rsidRPr="00392790">
              <w:rPr>
                <w:rFonts w:ascii="Arial" w:hAnsi="Arial" w:cs="Arial"/>
                <w:color w:val="000000"/>
              </w:rPr>
              <w:t>информационно-телекоммуникационную</w:t>
            </w:r>
            <w:r w:rsidRPr="006D03AA">
              <w:rPr>
                <w:rFonts w:ascii="Arial" w:hAnsi="Arial" w:cs="Arial"/>
                <w:color w:val="000000"/>
              </w:rPr>
              <w:t xml:space="preserve"> сеть Интернет на скорости:</w:t>
            </w:r>
          </w:p>
          <w:p w:rsidR="00A459F8" w:rsidRPr="006D03AA" w:rsidRDefault="00A459F8" w:rsidP="00A459F8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hAnsi="Arial" w:cs="Arial"/>
                <w:color w:val="000000"/>
              </w:rPr>
              <w:t xml:space="preserve">для учреждений культуры, расположенных в городских населенных пунктах, </w:t>
            </w:r>
            <w:r w:rsidRPr="00392790">
              <w:rPr>
                <w:rFonts w:ascii="Arial" w:hAnsi="Arial" w:cs="Arial"/>
                <w:color w:val="000000"/>
              </w:rPr>
              <w:t>–</w:t>
            </w:r>
            <w:r w:rsidRPr="006D03AA">
              <w:rPr>
                <w:rFonts w:ascii="Arial" w:hAnsi="Arial" w:cs="Arial"/>
                <w:color w:val="000000"/>
              </w:rPr>
              <w:t xml:space="preserve"> не менее 50 Мбит/</w:t>
            </w:r>
            <w:proofErr w:type="gramStart"/>
            <w:r w:rsidRPr="006D03AA">
              <w:rPr>
                <w:rFonts w:ascii="Arial" w:hAnsi="Arial" w:cs="Arial"/>
                <w:color w:val="000000"/>
              </w:rPr>
              <w:t>с</w:t>
            </w:r>
            <w:proofErr w:type="gramEnd"/>
            <w:r w:rsidRPr="006D03AA">
              <w:rPr>
                <w:rFonts w:ascii="Arial" w:hAnsi="Arial" w:cs="Arial"/>
                <w:color w:val="000000"/>
              </w:rPr>
              <w:t>;</w:t>
            </w:r>
          </w:p>
          <w:p w:rsidR="00A459F8" w:rsidRPr="00392790" w:rsidRDefault="00A459F8" w:rsidP="00A459F8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color w:val="000000"/>
              </w:rPr>
            </w:pPr>
            <w:r w:rsidRPr="006D03AA">
              <w:rPr>
                <w:rFonts w:ascii="Arial" w:hAnsi="Arial" w:cs="Arial"/>
                <w:color w:val="000000"/>
              </w:rPr>
              <w:t xml:space="preserve">для учреждений культуры, расположенных в сельских населенных пунктах, </w:t>
            </w:r>
            <w:r w:rsidRPr="00392790">
              <w:rPr>
                <w:rFonts w:ascii="Arial" w:hAnsi="Arial" w:cs="Arial"/>
                <w:color w:val="000000"/>
              </w:rPr>
              <w:t>–</w:t>
            </w:r>
            <w:r w:rsidRPr="006D03AA">
              <w:rPr>
                <w:rFonts w:ascii="Arial" w:hAnsi="Arial" w:cs="Arial"/>
                <w:color w:val="000000"/>
              </w:rPr>
              <w:t xml:space="preserve"> не менее 10 Мбит/</w:t>
            </w:r>
            <w:proofErr w:type="gramStart"/>
            <w:r w:rsidRPr="006D03AA">
              <w:rPr>
                <w:rFonts w:ascii="Arial" w:hAnsi="Arial" w:cs="Arial"/>
                <w:color w:val="000000"/>
              </w:rPr>
              <w:t>с</w:t>
            </w:r>
            <w:proofErr w:type="gramEnd"/>
          </w:p>
        </w:tc>
        <w:tc>
          <w:tcPr>
            <w:tcW w:w="10601" w:type="dxa"/>
            <w:shd w:val="clear" w:color="auto" w:fill="auto"/>
          </w:tcPr>
          <w:p w:rsidR="00A459F8" w:rsidRPr="006D03AA" w:rsidRDefault="00A459F8" w:rsidP="00A459F8">
            <w:pPr>
              <w:widowControl w:val="0"/>
              <w:jc w:val="center"/>
              <w:rPr>
                <w:rFonts w:ascii="Arial" w:eastAsia="Courier New" w:hAnsi="Arial" w:cs="Arial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Arial" w:cs="Arial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Arial" w:cs="Arial"/>
                    <w:color w:val="000000"/>
                    <w:lang w:eastAsia="en-US"/>
                  </w:rPr>
                  <m:t>×</m:t>
                </m:r>
                <m:r>
                  <w:rPr>
                    <w:rFonts w:ascii="Cambria Math" w:hAnsi="Arial" w:cs="Arial"/>
                    <w:color w:val="000000"/>
                    <w:lang w:eastAsia="en-US"/>
                  </w:rPr>
                  <m:t>100%</m:t>
                </m:r>
              </m:oMath>
            </m:oMathPara>
          </w:p>
          <w:p w:rsidR="00A459F8" w:rsidRPr="006D03AA" w:rsidRDefault="00A459F8" w:rsidP="00A459F8">
            <w:pPr>
              <w:widowControl w:val="0"/>
              <w:jc w:val="both"/>
              <w:rPr>
                <w:rFonts w:ascii="Arial" w:hAnsi="Arial" w:cs="Arial"/>
              </w:rPr>
            </w:pPr>
            <w:r w:rsidRPr="006D03AA">
              <w:rPr>
                <w:rFonts w:ascii="Arial" w:hAnsi="Arial" w:cs="Arial"/>
              </w:rPr>
              <w:t>где:</w:t>
            </w:r>
          </w:p>
          <w:p w:rsidR="00A459F8" w:rsidRPr="006D03AA" w:rsidRDefault="00A459F8" w:rsidP="00A459F8">
            <w:pPr>
              <w:jc w:val="both"/>
              <w:rPr>
                <w:rFonts w:ascii="Arial" w:eastAsia="Courier New" w:hAnsi="Arial" w:cs="Arial"/>
                <w:color w:val="000000"/>
                <w:shd w:val="clear" w:color="auto" w:fill="FFFFFF"/>
              </w:rPr>
            </w:pPr>
            <w:r w:rsidRPr="006D03AA">
              <w:rPr>
                <w:rFonts w:ascii="Arial" w:hAnsi="Arial" w:cs="Arial"/>
                <w:lang w:val="en-US" w:eastAsia="en-US"/>
              </w:rPr>
              <w:t>n</w:t>
            </w:r>
            <w:r w:rsidRPr="006D03AA">
              <w:rPr>
                <w:rFonts w:ascii="Arial" w:hAnsi="Arial" w:cs="Arial"/>
                <w:lang w:eastAsia="en-US"/>
              </w:rPr>
              <w:t xml:space="preserve"> </w:t>
            </w:r>
            <w:r w:rsidRPr="006D03AA">
              <w:rPr>
                <w:rFonts w:ascii="Arial" w:hAnsi="Arial" w:cs="Arial"/>
              </w:rPr>
              <w:t xml:space="preserve">– </w:t>
            </w:r>
            <w:r w:rsidRPr="006D03AA">
              <w:rPr>
                <w:rFonts w:ascii="Arial" w:hAnsi="Arial" w:cs="Arial"/>
                <w:color w:val="000000"/>
              </w:rPr>
              <w:t>доля муниципальных учреждений культуры, обеспеченных доступом в</w:t>
            </w:r>
            <w:r w:rsidRPr="006D03AA">
              <w:rPr>
                <w:rFonts w:ascii="Arial" w:hAnsi="Arial" w:cs="Arial"/>
              </w:rPr>
              <w:t xml:space="preserve"> информационно-телекоммуникационную</w:t>
            </w:r>
            <w:r w:rsidRPr="006D03AA" w:rsidDel="006F092A">
              <w:rPr>
                <w:rFonts w:ascii="Arial" w:hAnsi="Arial" w:cs="Arial"/>
                <w:color w:val="000000"/>
              </w:rPr>
              <w:t xml:space="preserve"> </w:t>
            </w:r>
            <w:r w:rsidRPr="006D03AA">
              <w:rPr>
                <w:rFonts w:ascii="Arial" w:hAnsi="Arial" w:cs="Arial"/>
                <w:color w:val="00000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6D03AA">
              <w:rPr>
                <w:rFonts w:ascii="Arial" w:hAnsi="Arial" w:cs="Arial"/>
              </w:rPr>
              <w:t>–</w:t>
            </w:r>
            <w:r w:rsidRPr="006D03AA">
              <w:rPr>
                <w:rFonts w:ascii="Arial" w:hAnsi="Arial" w:cs="Arial"/>
                <w:color w:val="00000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6D03AA">
              <w:rPr>
                <w:rFonts w:ascii="Arial" w:hAnsi="Arial" w:cs="Arial"/>
              </w:rPr>
              <w:t>–</w:t>
            </w:r>
            <w:r w:rsidRPr="006D03AA">
              <w:rPr>
                <w:rFonts w:ascii="Arial" w:hAnsi="Arial" w:cs="Arial"/>
                <w:color w:val="000000"/>
              </w:rPr>
              <w:t xml:space="preserve"> не менее 10 Мбит/с;</w:t>
            </w:r>
          </w:p>
          <w:p w:rsidR="00A459F8" w:rsidRPr="006D03AA" w:rsidRDefault="00A459F8" w:rsidP="00A459F8">
            <w:pPr>
              <w:widowControl w:val="0"/>
              <w:jc w:val="both"/>
              <w:rPr>
                <w:rFonts w:ascii="Arial" w:eastAsia="Courier New" w:hAnsi="Arial" w:cs="Arial"/>
                <w:color w:val="000000"/>
                <w:shd w:val="clear" w:color="auto" w:fill="FFFFFF"/>
              </w:rPr>
            </w:pPr>
            <w:r w:rsidRPr="006D03AA">
              <w:rPr>
                <w:rFonts w:ascii="Arial" w:hAnsi="Arial" w:cs="Arial"/>
                <w:color w:val="000000"/>
                <w:lang w:val="en-US"/>
              </w:rPr>
              <w:t>R</w:t>
            </w:r>
            <w:r w:rsidRPr="006D03AA">
              <w:rPr>
                <w:rFonts w:ascii="Arial" w:hAnsi="Arial" w:cs="Arial"/>
                <w:color w:val="000000"/>
              </w:rPr>
              <w:t xml:space="preserve"> </w:t>
            </w:r>
            <w:r w:rsidRPr="006D03AA">
              <w:rPr>
                <w:rFonts w:ascii="Arial" w:hAnsi="Arial" w:cs="Arial"/>
              </w:rPr>
              <w:t>–</w:t>
            </w:r>
            <w:r w:rsidRPr="006D03AA">
              <w:rPr>
                <w:rFonts w:ascii="Arial" w:hAnsi="Arial" w:cs="Arial"/>
                <w:color w:val="000000"/>
              </w:rPr>
              <w:t xml:space="preserve"> </w:t>
            </w:r>
            <w:r w:rsidRPr="006D03AA">
              <w:rPr>
                <w:rFonts w:ascii="Arial" w:hAnsi="Arial" w:cs="Arial"/>
              </w:rPr>
              <w:t xml:space="preserve">количество </w:t>
            </w:r>
            <w:r w:rsidRPr="006D03AA">
              <w:rPr>
                <w:rFonts w:ascii="Arial" w:hAnsi="Arial" w:cs="Arial"/>
                <w:color w:val="000000"/>
              </w:rPr>
              <w:t>муниципальных учреждений культуры, обеспеченных доступом в</w:t>
            </w:r>
            <w:r w:rsidRPr="006D03AA" w:rsidDel="006F092A">
              <w:rPr>
                <w:rFonts w:ascii="Arial" w:hAnsi="Arial" w:cs="Arial"/>
                <w:color w:val="000000"/>
              </w:rPr>
              <w:t xml:space="preserve"> </w:t>
            </w:r>
            <w:r w:rsidRPr="006D03AA">
              <w:rPr>
                <w:rFonts w:ascii="Arial" w:hAnsi="Arial" w:cs="Arial"/>
              </w:rPr>
              <w:t>информационно-телекоммуникационную</w:t>
            </w:r>
            <w:r w:rsidRPr="006D03AA">
              <w:rPr>
                <w:rFonts w:ascii="Arial" w:hAnsi="Arial" w:cs="Arial"/>
                <w:color w:val="000000"/>
              </w:rPr>
              <w:t xml:space="preserve"> сеть Интернет на скорости: для общеобразовательных организаций, расположенных в городских населенных пунктах, </w:t>
            </w:r>
            <w:r w:rsidRPr="006D03AA">
              <w:rPr>
                <w:rFonts w:ascii="Arial" w:hAnsi="Arial" w:cs="Arial"/>
              </w:rPr>
              <w:t>–</w:t>
            </w:r>
            <w:r w:rsidRPr="006D03AA">
              <w:rPr>
                <w:rFonts w:ascii="Arial" w:hAnsi="Arial" w:cs="Arial"/>
                <w:color w:val="000000"/>
              </w:rPr>
              <w:t xml:space="preserve"> не менее 50 Мбит/с, для учреждений культуры, расположенных в сельских населенных пунктах, </w:t>
            </w:r>
            <w:r w:rsidRPr="006D03AA">
              <w:rPr>
                <w:rFonts w:ascii="Arial" w:hAnsi="Arial" w:cs="Arial"/>
              </w:rPr>
              <w:t>–</w:t>
            </w:r>
            <w:r w:rsidRPr="006D03AA">
              <w:rPr>
                <w:rFonts w:ascii="Arial" w:hAnsi="Arial" w:cs="Arial"/>
                <w:color w:val="000000"/>
              </w:rPr>
              <w:t xml:space="preserve"> не менее 10 Мбит/с;</w:t>
            </w:r>
          </w:p>
          <w:p w:rsidR="00A459F8" w:rsidRPr="006D03AA" w:rsidRDefault="00A459F8" w:rsidP="00A459F8">
            <w:pPr>
              <w:widowControl w:val="0"/>
              <w:rPr>
                <w:rFonts w:ascii="Arial" w:hAnsi="Arial" w:cs="Arial"/>
                <w:color w:val="000000"/>
                <w:lang w:eastAsia="en-US"/>
              </w:rPr>
            </w:pPr>
            <w:r w:rsidRPr="006D03AA">
              <w:rPr>
                <w:rFonts w:ascii="Arial" w:hAnsi="Arial" w:cs="Arial"/>
                <w:lang w:val="en-US"/>
              </w:rPr>
              <w:t>K</w:t>
            </w:r>
            <w:r w:rsidRPr="006D03AA">
              <w:rPr>
                <w:rFonts w:ascii="Arial" w:hAnsi="Arial" w:cs="Arial"/>
              </w:rPr>
              <w:t xml:space="preserve"> – </w:t>
            </w:r>
            <w:proofErr w:type="gramStart"/>
            <w:r w:rsidRPr="006D03AA">
              <w:rPr>
                <w:rFonts w:ascii="Arial" w:hAnsi="Arial" w:cs="Arial"/>
                <w:color w:val="000000"/>
              </w:rPr>
              <w:t>общее</w:t>
            </w:r>
            <w:proofErr w:type="gramEnd"/>
            <w:r w:rsidRPr="006D03AA">
              <w:rPr>
                <w:rFonts w:ascii="Arial" w:hAnsi="Arial" w:cs="Arial"/>
                <w:color w:val="000000"/>
              </w:rPr>
              <w:t xml:space="preserve"> количество</w:t>
            </w:r>
            <w:r w:rsidRPr="006D03AA">
              <w:rPr>
                <w:rFonts w:ascii="Arial" w:hAnsi="Arial" w:cs="Arial"/>
              </w:rPr>
              <w:t xml:space="preserve"> </w:t>
            </w:r>
            <w:r w:rsidRPr="006D03AA">
              <w:rPr>
                <w:rFonts w:ascii="Arial" w:hAnsi="Arial" w:cs="Arial"/>
                <w:color w:val="000000"/>
              </w:rPr>
              <w:t>муниципальных учреждений культуры муниципального образования Московской области.</w:t>
            </w:r>
          </w:p>
        </w:tc>
      </w:tr>
    </w:tbl>
    <w:p w:rsidR="002C7645" w:rsidRPr="007F5AA8" w:rsidRDefault="002C7645" w:rsidP="002C7645">
      <w:pPr>
        <w:rPr>
          <w:rFonts w:ascii="Arial" w:hAnsi="Arial" w:cs="Arial"/>
        </w:rPr>
      </w:pPr>
      <w:r>
        <w:rPr>
          <w:rFonts w:ascii="Arial" w:hAnsi="Arial" w:cs="Arial"/>
        </w:rPr>
        <w:t>».</w:t>
      </w:r>
    </w:p>
    <w:p w:rsidR="00380198" w:rsidRDefault="00380198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380198" w:rsidSect="006A75FC">
      <w:pgSz w:w="16838" w:h="11906" w:orient="landscape"/>
      <w:pgMar w:top="1701" w:right="536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5BF0"/>
    <w:rsid w:val="000075BB"/>
    <w:rsid w:val="00015F9E"/>
    <w:rsid w:val="00017B5D"/>
    <w:rsid w:val="000249A3"/>
    <w:rsid w:val="000303D6"/>
    <w:rsid w:val="00031690"/>
    <w:rsid w:val="00071227"/>
    <w:rsid w:val="00075EB0"/>
    <w:rsid w:val="00081C38"/>
    <w:rsid w:val="00087A50"/>
    <w:rsid w:val="000D2D31"/>
    <w:rsid w:val="000D58EC"/>
    <w:rsid w:val="000E0894"/>
    <w:rsid w:val="00125388"/>
    <w:rsid w:val="0012739A"/>
    <w:rsid w:val="001446D4"/>
    <w:rsid w:val="0016650B"/>
    <w:rsid w:val="00167DB0"/>
    <w:rsid w:val="0018708B"/>
    <w:rsid w:val="001929A4"/>
    <w:rsid w:val="00196457"/>
    <w:rsid w:val="001A7B48"/>
    <w:rsid w:val="001C03BF"/>
    <w:rsid w:val="001D1C37"/>
    <w:rsid w:val="001D7F6B"/>
    <w:rsid w:val="001E4432"/>
    <w:rsid w:val="001F025C"/>
    <w:rsid w:val="001F190F"/>
    <w:rsid w:val="001F5926"/>
    <w:rsid w:val="00203C0A"/>
    <w:rsid w:val="00215B92"/>
    <w:rsid w:val="0022155A"/>
    <w:rsid w:val="0022409E"/>
    <w:rsid w:val="00224DAF"/>
    <w:rsid w:val="0023373A"/>
    <w:rsid w:val="002365A5"/>
    <w:rsid w:val="0023768A"/>
    <w:rsid w:val="002417E2"/>
    <w:rsid w:val="00242DBC"/>
    <w:rsid w:val="002647B2"/>
    <w:rsid w:val="00266286"/>
    <w:rsid w:val="002773E9"/>
    <w:rsid w:val="002800B6"/>
    <w:rsid w:val="00284A7B"/>
    <w:rsid w:val="002C0280"/>
    <w:rsid w:val="002C337E"/>
    <w:rsid w:val="002C7645"/>
    <w:rsid w:val="002D19F8"/>
    <w:rsid w:val="002D688E"/>
    <w:rsid w:val="002D6B14"/>
    <w:rsid w:val="002E0ACC"/>
    <w:rsid w:val="002E38BE"/>
    <w:rsid w:val="002E5A6F"/>
    <w:rsid w:val="00301D4A"/>
    <w:rsid w:val="00313886"/>
    <w:rsid w:val="00351995"/>
    <w:rsid w:val="00357B0A"/>
    <w:rsid w:val="00366DE0"/>
    <w:rsid w:val="00380198"/>
    <w:rsid w:val="003B705A"/>
    <w:rsid w:val="00401A7B"/>
    <w:rsid w:val="0044475F"/>
    <w:rsid w:val="00450BCE"/>
    <w:rsid w:val="00453AFA"/>
    <w:rsid w:val="00454649"/>
    <w:rsid w:val="004660CD"/>
    <w:rsid w:val="00475EF9"/>
    <w:rsid w:val="004A669A"/>
    <w:rsid w:val="004C2CE0"/>
    <w:rsid w:val="004E69B3"/>
    <w:rsid w:val="005043B6"/>
    <w:rsid w:val="00504AF3"/>
    <w:rsid w:val="00524DD2"/>
    <w:rsid w:val="005327AB"/>
    <w:rsid w:val="005349E1"/>
    <w:rsid w:val="00590226"/>
    <w:rsid w:val="005B4780"/>
    <w:rsid w:val="00607B43"/>
    <w:rsid w:val="00612C9D"/>
    <w:rsid w:val="00617693"/>
    <w:rsid w:val="006214E4"/>
    <w:rsid w:val="0063644D"/>
    <w:rsid w:val="00661C3F"/>
    <w:rsid w:val="00676105"/>
    <w:rsid w:val="006878C5"/>
    <w:rsid w:val="00687A13"/>
    <w:rsid w:val="006917E0"/>
    <w:rsid w:val="006A00FA"/>
    <w:rsid w:val="006A06E4"/>
    <w:rsid w:val="006A75FC"/>
    <w:rsid w:val="006E2F6D"/>
    <w:rsid w:val="006F15F6"/>
    <w:rsid w:val="006F634E"/>
    <w:rsid w:val="00700305"/>
    <w:rsid w:val="00731571"/>
    <w:rsid w:val="00734E31"/>
    <w:rsid w:val="00744180"/>
    <w:rsid w:val="0075490E"/>
    <w:rsid w:val="0076136F"/>
    <w:rsid w:val="00767828"/>
    <w:rsid w:val="00773303"/>
    <w:rsid w:val="007748EF"/>
    <w:rsid w:val="007C2545"/>
    <w:rsid w:val="007D420D"/>
    <w:rsid w:val="007F31B0"/>
    <w:rsid w:val="007F6D66"/>
    <w:rsid w:val="008167EA"/>
    <w:rsid w:val="0082282E"/>
    <w:rsid w:val="00833682"/>
    <w:rsid w:val="00834450"/>
    <w:rsid w:val="0085402A"/>
    <w:rsid w:val="00865571"/>
    <w:rsid w:val="008669DC"/>
    <w:rsid w:val="00877AD4"/>
    <w:rsid w:val="00892397"/>
    <w:rsid w:val="008B5B23"/>
    <w:rsid w:val="008C09FE"/>
    <w:rsid w:val="008C0EA0"/>
    <w:rsid w:val="008D719E"/>
    <w:rsid w:val="008E639A"/>
    <w:rsid w:val="008F6065"/>
    <w:rsid w:val="00902C80"/>
    <w:rsid w:val="009039F9"/>
    <w:rsid w:val="00914C13"/>
    <w:rsid w:val="00915631"/>
    <w:rsid w:val="00950FD8"/>
    <w:rsid w:val="009550F9"/>
    <w:rsid w:val="00985441"/>
    <w:rsid w:val="009948EC"/>
    <w:rsid w:val="009B4512"/>
    <w:rsid w:val="009B4942"/>
    <w:rsid w:val="009D2928"/>
    <w:rsid w:val="009E1142"/>
    <w:rsid w:val="00A11BA7"/>
    <w:rsid w:val="00A15288"/>
    <w:rsid w:val="00A20BAB"/>
    <w:rsid w:val="00A31056"/>
    <w:rsid w:val="00A459F8"/>
    <w:rsid w:val="00A46B77"/>
    <w:rsid w:val="00A542F6"/>
    <w:rsid w:val="00A71489"/>
    <w:rsid w:val="00A82B00"/>
    <w:rsid w:val="00A93B29"/>
    <w:rsid w:val="00AA5AF4"/>
    <w:rsid w:val="00AB3D98"/>
    <w:rsid w:val="00AC4342"/>
    <w:rsid w:val="00AD6151"/>
    <w:rsid w:val="00B21A35"/>
    <w:rsid w:val="00B30B94"/>
    <w:rsid w:val="00B45657"/>
    <w:rsid w:val="00B810CB"/>
    <w:rsid w:val="00B84AAD"/>
    <w:rsid w:val="00B9556F"/>
    <w:rsid w:val="00B95748"/>
    <w:rsid w:val="00BA1353"/>
    <w:rsid w:val="00BB3E7C"/>
    <w:rsid w:val="00BB524F"/>
    <w:rsid w:val="00BB7E2D"/>
    <w:rsid w:val="00BC46EE"/>
    <w:rsid w:val="00BC6252"/>
    <w:rsid w:val="00BD1D6C"/>
    <w:rsid w:val="00BD3B65"/>
    <w:rsid w:val="00BE17BD"/>
    <w:rsid w:val="00BE4D20"/>
    <w:rsid w:val="00BE5BF0"/>
    <w:rsid w:val="00BF4B1E"/>
    <w:rsid w:val="00C00C4F"/>
    <w:rsid w:val="00C4080E"/>
    <w:rsid w:val="00C56A50"/>
    <w:rsid w:val="00C766E1"/>
    <w:rsid w:val="00C90B23"/>
    <w:rsid w:val="00CB0F79"/>
    <w:rsid w:val="00CD2F79"/>
    <w:rsid w:val="00CD5B1E"/>
    <w:rsid w:val="00D210C1"/>
    <w:rsid w:val="00D37E76"/>
    <w:rsid w:val="00D44117"/>
    <w:rsid w:val="00D61398"/>
    <w:rsid w:val="00D654FF"/>
    <w:rsid w:val="00D81C85"/>
    <w:rsid w:val="00DC5467"/>
    <w:rsid w:val="00DD43D6"/>
    <w:rsid w:val="00DE1F0C"/>
    <w:rsid w:val="00DF466D"/>
    <w:rsid w:val="00DF6E36"/>
    <w:rsid w:val="00E0468B"/>
    <w:rsid w:val="00E14E04"/>
    <w:rsid w:val="00E155B3"/>
    <w:rsid w:val="00E156C9"/>
    <w:rsid w:val="00E16DFE"/>
    <w:rsid w:val="00E23970"/>
    <w:rsid w:val="00E900D8"/>
    <w:rsid w:val="00ED4E64"/>
    <w:rsid w:val="00ED64B7"/>
    <w:rsid w:val="00EF1FD1"/>
    <w:rsid w:val="00EF6836"/>
    <w:rsid w:val="00F04471"/>
    <w:rsid w:val="00F06884"/>
    <w:rsid w:val="00F12261"/>
    <w:rsid w:val="00F236E6"/>
    <w:rsid w:val="00F26EAC"/>
    <w:rsid w:val="00F304FC"/>
    <w:rsid w:val="00F5161B"/>
    <w:rsid w:val="00F55BEE"/>
    <w:rsid w:val="00F911A3"/>
    <w:rsid w:val="00FD2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1528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884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878C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A15288"/>
    <w:rPr>
      <w:b/>
      <w:bCs/>
    </w:rPr>
  </w:style>
  <w:style w:type="character" w:styleId="a7">
    <w:name w:val="Hyperlink"/>
    <w:basedOn w:val="a0"/>
    <w:uiPriority w:val="99"/>
    <w:semiHidden/>
    <w:unhideWhenUsed/>
    <w:rsid w:val="00A1528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152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rsid w:val="006214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8">
    <w:name w:val="Основной текст_"/>
    <w:link w:val="21"/>
    <w:rsid w:val="00A459F8"/>
    <w:rPr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8"/>
    <w:rsid w:val="00A459F8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1">
    <w:name w:val="Основной текст1"/>
    <w:rsid w:val="00A459F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29</Pages>
  <Words>6165</Words>
  <Characters>35141</Characters>
  <Application>Microsoft Office Word</Application>
  <DocSecurity>0</DocSecurity>
  <Lines>292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Методика расчета значений планируемых результатов реализации Подпрограммы II</vt:lpstr>
      <vt:lpstr>    «Развитие информационной и технологической инфраструктуры  экосистемы цифровой э</vt:lpstr>
    </vt:vector>
  </TitlesOfParts>
  <Company/>
  <LinksUpToDate>false</LinksUpToDate>
  <CharactersWithSpaces>41224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bsa_2002</dc:creator>
  <cp:lastModifiedBy>bsa_2002</cp:lastModifiedBy>
  <cp:revision>137</cp:revision>
  <cp:lastPrinted>2020-12-30T10:49:00Z</cp:lastPrinted>
  <dcterms:created xsi:type="dcterms:W3CDTF">2018-06-13T13:04:00Z</dcterms:created>
  <dcterms:modified xsi:type="dcterms:W3CDTF">2021-01-11T12:18:00Z</dcterms:modified>
</cp:coreProperties>
</file>